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C90D4" w14:textId="2B7C68BA" w:rsidR="0059719B" w:rsidRDefault="0059719B" w:rsidP="00545702">
      <w:pPr>
        <w:spacing w:before="240" w:after="0"/>
        <w:jc w:val="center"/>
        <w:rPr>
          <w:rFonts w:cstheme="minorHAnsi"/>
          <w:b/>
          <w:bCs/>
          <w:sz w:val="28"/>
        </w:rPr>
      </w:pPr>
      <w:r w:rsidRPr="0059719B">
        <w:rPr>
          <w:rFonts w:cstheme="minorHAnsi"/>
          <w:b/>
          <w:bCs/>
          <w:sz w:val="28"/>
        </w:rPr>
        <w:t>Návrh na revíziu merateľných ukazovateľov v rámci priority 8P1 Fond na spravodlivú transformáciu</w:t>
      </w:r>
    </w:p>
    <w:p w14:paraId="5ECA68AE" w14:textId="3B14D8CA" w:rsidR="00545702" w:rsidRPr="0059719B" w:rsidRDefault="004B2C33" w:rsidP="0059719B">
      <w:pPr>
        <w:spacing w:after="0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  <w:sz w:val="28"/>
        </w:rPr>
        <w:t>v</w:t>
      </w:r>
      <w:r w:rsidR="00545702">
        <w:rPr>
          <w:rFonts w:cstheme="minorHAnsi"/>
          <w:b/>
          <w:bCs/>
          <w:sz w:val="28"/>
        </w:rPr>
        <w:t> zmysle článku 12 ods. 2 Nariadenia, ktorým sa zriaďuje FST</w:t>
      </w:r>
    </w:p>
    <w:p w14:paraId="325CD621" w14:textId="77777777" w:rsidR="0059719B" w:rsidRDefault="0059719B" w:rsidP="0059719B">
      <w:pPr>
        <w:spacing w:after="0"/>
        <w:jc w:val="both"/>
        <w:rPr>
          <w:rStyle w:val="normaltextrun"/>
          <w:rFonts w:ascii="Calibri" w:hAnsi="Calibri" w:cs="Calibri"/>
          <w:b/>
          <w:color w:val="000000" w:themeColor="text1"/>
          <w:sz w:val="24"/>
          <w:szCs w:val="24"/>
        </w:rPr>
      </w:pPr>
    </w:p>
    <w:p w14:paraId="38272356" w14:textId="77777777" w:rsidR="00735109" w:rsidRDefault="00735109" w:rsidP="0059719B">
      <w:pPr>
        <w:spacing w:after="0"/>
        <w:jc w:val="both"/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4EBA9AF7" w14:textId="65B8F2C8" w:rsidR="0059719B" w:rsidRDefault="0059719B" w:rsidP="0059719B">
      <w:pPr>
        <w:spacing w:after="0"/>
        <w:jc w:val="both"/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735109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Súhrnný prehľad zmien</w:t>
      </w:r>
      <w:r w:rsidRPr="17282B2C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hodnôt ukazovateľov výstupu a výs</w:t>
      </w:r>
      <w:r w:rsidR="00E6277C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>ledku FST v pôsobnosti MIRRI SR a MPSVR SR</w:t>
      </w:r>
      <w:del w:id="0" w:author="Autor">
        <w:r w:rsidR="00E6277C" w:rsidDel="00982320">
          <w:rPr>
            <w:rStyle w:val="normaltextrun"/>
            <w:rFonts w:ascii="Calibri" w:hAnsi="Calibri" w:cs="Calibri"/>
            <w:b/>
            <w:bCs/>
            <w:color w:val="000000" w:themeColor="text1"/>
            <w:sz w:val="24"/>
            <w:szCs w:val="24"/>
          </w:rPr>
          <w:delText>.</w:delText>
        </w:r>
      </w:del>
    </w:p>
    <w:p w14:paraId="67D7CCB8" w14:textId="2A7FE849" w:rsidR="0059719B" w:rsidRPr="001E4A36" w:rsidRDefault="0059719B" w:rsidP="00545702">
      <w:pPr>
        <w:spacing w:after="0"/>
        <w:rPr>
          <w:ins w:id="1" w:author="Autor"/>
          <w:sz w:val="24"/>
          <w:rPrChange w:id="2" w:author="Autor">
            <w:rPr>
              <w:ins w:id="3" w:author="Autor"/>
            </w:rPr>
          </w:rPrChange>
        </w:rPr>
      </w:pPr>
    </w:p>
    <w:p w14:paraId="07FEF13E" w14:textId="697D47CD" w:rsidR="001E4A36" w:rsidRPr="001E4A36" w:rsidRDefault="001E4A36" w:rsidP="00545702">
      <w:pPr>
        <w:spacing w:after="0"/>
        <w:rPr>
          <w:sz w:val="24"/>
          <w:rPrChange w:id="4" w:author="Autor">
            <w:rPr/>
          </w:rPrChange>
        </w:rPr>
      </w:pPr>
      <w:ins w:id="5" w:author="Autor">
        <w:r w:rsidRPr="001E4A36">
          <w:rPr>
            <w:rStyle w:val="normaltextrun"/>
            <w:rFonts w:ascii="Calibri" w:hAnsi="Calibri" w:cs="Calibri"/>
            <w:b/>
            <w:bCs/>
            <w:color w:val="000000"/>
            <w:sz w:val="24"/>
            <w:shd w:val="clear" w:color="auto" w:fill="FFFFFF"/>
            <w:rPrChange w:id="6" w:author="Autor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rPrChange>
          </w:rPr>
          <w:t>Sprostredkovateľský orgán: MIRRI SR</w:t>
        </w:r>
        <w:r w:rsidRPr="001E4A36">
          <w:rPr>
            <w:rStyle w:val="eop"/>
            <w:rFonts w:ascii="Calibri" w:hAnsi="Calibri" w:cs="Calibri"/>
            <w:color w:val="000000"/>
            <w:sz w:val="24"/>
            <w:shd w:val="clear" w:color="auto" w:fill="FFFFFF"/>
            <w:rPrChange w:id="7" w:author="Autor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rPrChange>
          </w:rPr>
          <w:t> </w:t>
        </w:r>
      </w:ins>
    </w:p>
    <w:p w14:paraId="5CD5AAA0" w14:textId="24013B9F" w:rsidR="0059719B" w:rsidRDefault="0059719B" w:rsidP="0059719B">
      <w:pPr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  <w:highlight w:val="yellow"/>
        </w:rPr>
      </w:pPr>
      <w:r w:rsidRPr="17282B2C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>Výstupové ukazovatele v gescii MIRRI SR</w:t>
      </w:r>
    </w:p>
    <w:tbl>
      <w:tblPr>
        <w:tblW w:w="140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4062"/>
        <w:gridCol w:w="1311"/>
        <w:gridCol w:w="1557"/>
        <w:gridCol w:w="1558"/>
        <w:gridCol w:w="1557"/>
        <w:gridCol w:w="2960"/>
      </w:tblGrid>
      <w:tr w:rsidR="007E3021" w14:paraId="1942AD5C" w14:textId="77777777" w:rsidTr="00172176">
        <w:trPr>
          <w:trHeight w:val="273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BFF98AA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Kód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79071BF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Ukazovateľ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B688ADF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Merná jednotka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4A468B9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Cieľ FST (2029)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125267A3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7282B2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Cieľ MIRRI SR </w:t>
            </w:r>
            <w:r>
              <w:br/>
            </w:r>
            <w:r w:rsidRPr="17282B2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 (2029)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0DDF62EE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7282B2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Nový cieľ </w:t>
            </w:r>
            <w:r>
              <w:br/>
            </w:r>
            <w:r w:rsidRPr="17282B2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MIRRI SR (2029)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4DE304F9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7282B2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Rozdiel</w:t>
            </w:r>
            <w:r>
              <w:br/>
            </w:r>
            <w:r w:rsidRPr="17282B2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MIRRI SR</w:t>
            </w:r>
          </w:p>
        </w:tc>
      </w:tr>
      <w:tr w:rsidR="007E3021" w14:paraId="50BCA51D" w14:textId="77777777" w:rsidTr="00172176">
        <w:trPr>
          <w:trHeight w:val="288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3E3F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855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SOI39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B11B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855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Infraštruktúra pre alternatívne palivá (plniace/nabíjacie stanice)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37D2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663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body na doplnenie paliva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2330E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D69AB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823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9A07EB0" w14:textId="77777777" w:rsidR="007E3021" w:rsidRPr="00CF6C0F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28C93A" w14:textId="77777777" w:rsidR="007E3021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866346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-794</w:t>
            </w:r>
          </w:p>
        </w:tc>
      </w:tr>
      <w:tr w:rsidR="007E3021" w14:paraId="5CB6C043" w14:textId="77777777" w:rsidTr="00172176">
        <w:trPr>
          <w:trHeight w:val="288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2ADD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RCO67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45E9D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Kapacita tried v nových alebo modernizovaných vzdelávacích zariadeniach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E9077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007F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13 406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4C4C2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13 406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103ACE" w14:textId="77777777" w:rsidR="007E3021" w:rsidRPr="005B1D85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6 </w:t>
            </w:r>
            <w:r w:rsidRPr="005B1D8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254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2ACDD69" w14:textId="77777777" w:rsidR="007E3021" w:rsidRPr="005B1D85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</w:t>
            </w:r>
            <w:r w:rsidRPr="005B1D8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7 152</w:t>
            </w:r>
          </w:p>
        </w:tc>
      </w:tr>
      <w:tr w:rsidR="007E3021" w14:paraId="079D5ACF" w14:textId="77777777" w:rsidTr="00172176">
        <w:trPr>
          <w:trHeight w:val="288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B03D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EECO11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81590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 s terciárnym vzdelaním (ISCED 5 až 8)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0363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ED125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A4CAA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6A5499C" w14:textId="77777777" w:rsidR="007E3021" w:rsidRPr="007B2D28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E0597CD" w14:textId="77777777" w:rsidR="007E3021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-195</w:t>
            </w:r>
          </w:p>
        </w:tc>
      </w:tr>
      <w:tr w:rsidR="007E3021" w14:paraId="4441EB50" w14:textId="77777777" w:rsidTr="00172176">
        <w:trPr>
          <w:trHeight w:val="288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67AE" w14:textId="77777777" w:rsidR="007E3021" w:rsidRPr="007B2D28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40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EECO05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45B1" w14:textId="77777777" w:rsidR="007E3021" w:rsidRPr="007B2D28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40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Zamestnané osoby vrátane samostatne zárobkovo činných osôb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57C15" w14:textId="77777777" w:rsidR="007E3021" w:rsidRPr="00AE13D9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5F0DF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519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65A2D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519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A75FCF7" w14:textId="77777777" w:rsidR="007E3021" w:rsidRPr="007B2D28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B764BAC" w14:textId="77777777" w:rsidR="007E3021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-519</w:t>
            </w:r>
          </w:p>
        </w:tc>
      </w:tr>
      <w:tr w:rsidR="007E3021" w14:paraId="1A127445" w14:textId="77777777" w:rsidTr="00172176">
        <w:trPr>
          <w:trHeight w:val="288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3022" w14:textId="77777777" w:rsidR="007E3021" w:rsidRPr="00584096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SOI25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C5A8C" w14:textId="77777777" w:rsidR="007E3021" w:rsidRPr="00584096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 podporených projektov mládežníckych organizácií alebo mladých ľudí do 29 rokov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A90AA" w14:textId="77777777" w:rsidR="007E3021" w:rsidRPr="00AE13D9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A17F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389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C79E1" w14:textId="77777777" w:rsidR="007E3021" w:rsidRPr="00E94040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04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k-SK"/>
              </w:rPr>
              <w:t>389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58E2FEA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292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AD0DF46" w14:textId="77777777" w:rsidR="007E3021" w:rsidRPr="00452C02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AC37D0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-97</w:t>
            </w:r>
          </w:p>
        </w:tc>
      </w:tr>
      <w:tr w:rsidR="001572D2" w14:paraId="51271DC1" w14:textId="77777777" w:rsidTr="00172176">
        <w:trPr>
          <w:trHeight w:val="288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81FB" w14:textId="109DF64E" w:rsidR="001572D2" w:rsidRDefault="001572D2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RCO01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4E7A" w14:textId="379E6064" w:rsidR="001572D2" w:rsidRDefault="00E82B7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Podporované podniky (z toho: mikro, malé, stredné, veľké)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E856B" w14:textId="451585E1" w:rsidR="001572D2" w:rsidRDefault="001572D2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157AE" w14:textId="01CEDF20" w:rsidR="001572D2" w:rsidRDefault="00D74925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188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60CA" w14:textId="0ABAFA46" w:rsidR="001572D2" w:rsidRPr="00E94040" w:rsidRDefault="00D74925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AF6F02A" w14:textId="684C5A05" w:rsidR="001572D2" w:rsidRDefault="00D74925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E6844E1" w14:textId="2899E8CD" w:rsidR="001572D2" w:rsidRPr="00AC37D0" w:rsidRDefault="00E82B77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E50091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+</w:t>
            </w:r>
            <w:r w:rsidR="00D74925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30</w:t>
            </w:r>
          </w:p>
        </w:tc>
      </w:tr>
      <w:tr w:rsidR="001572D2" w14:paraId="62CA0A47" w14:textId="77777777" w:rsidTr="00172176">
        <w:trPr>
          <w:trHeight w:val="288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B9AD" w14:textId="5E794039" w:rsidR="001572D2" w:rsidRDefault="001572D2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RCO02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A026F" w14:textId="6ED1106F" w:rsidR="001572D2" w:rsidRDefault="00E82B7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82B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Podniky podporované grantmi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C14F8" w14:textId="279735C9" w:rsidR="001572D2" w:rsidRDefault="001572D2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D5439" w14:textId="14DC982D" w:rsidR="001572D2" w:rsidRDefault="00D74925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4D849" w14:textId="59D50FC1" w:rsidR="001572D2" w:rsidRPr="00E94040" w:rsidRDefault="00D74925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30A5098" w14:textId="542CA474" w:rsidR="001572D2" w:rsidRDefault="00D74925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C2BC98" w14:textId="717B9819" w:rsidR="001572D2" w:rsidRPr="00AC37D0" w:rsidRDefault="00E82B77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E50091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+</w:t>
            </w:r>
            <w:r w:rsidR="00D74925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30</w:t>
            </w:r>
          </w:p>
        </w:tc>
      </w:tr>
    </w:tbl>
    <w:p w14:paraId="51034DDD" w14:textId="77777777" w:rsidR="0059719B" w:rsidRDefault="0059719B" w:rsidP="0059719B"/>
    <w:p w14:paraId="06CEE61D" w14:textId="77777777" w:rsidR="0059719B" w:rsidRDefault="0059719B" w:rsidP="0059719B">
      <w:pPr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17282B2C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>Výsledkové ukazovatele v gescii MIRRI SR</w:t>
      </w:r>
    </w:p>
    <w:tbl>
      <w:tblPr>
        <w:tblW w:w="140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25"/>
        <w:gridCol w:w="1320"/>
        <w:gridCol w:w="1580"/>
        <w:gridCol w:w="1763"/>
        <w:gridCol w:w="1560"/>
        <w:gridCol w:w="2835"/>
      </w:tblGrid>
      <w:tr w:rsidR="007E3021" w14:paraId="1D7EA76B" w14:textId="77777777" w:rsidTr="00172176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A5E9D4F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Kód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AC5B113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Ukazovateľ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D26E36A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Merná jednotka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7EF5E94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Cieľ FST (2029)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150C4463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Cieľ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  <w:t>MIRRI SR (2029)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5B528955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Nový cieľ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  <w:t>MIRRI SR (2029)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086B7546" w14:textId="77777777" w:rsidR="007E3021" w:rsidRDefault="007E3021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Rozdiel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 w:rsidRPr="00950F7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MIRRI SR</w:t>
            </w:r>
          </w:p>
        </w:tc>
      </w:tr>
      <w:tr w:rsidR="007E3021" w14:paraId="62430AA4" w14:textId="77777777" w:rsidTr="00172176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7510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RCR71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C9B55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Používatelia nových alebo modernizovaných vzdelávacích zariadení za rok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018BF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používatelia / rok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1D71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13 406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71E2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13 406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AE8C04" w14:textId="77777777" w:rsidR="007E3021" w:rsidRPr="00926C67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8 125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C3E6F5C" w14:textId="77777777" w:rsidR="007E3021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-5 281</w:t>
            </w:r>
          </w:p>
        </w:tc>
      </w:tr>
      <w:tr w:rsidR="007E3021" w14:paraId="36B29CB4" w14:textId="77777777" w:rsidTr="00172176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6D6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RCR97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4E0BE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Učňovská príprava podporovaná v MSP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E9A10" w14:textId="77777777" w:rsidR="007E3021" w:rsidRDefault="007E3021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924C5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1 935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43B95" w14:textId="77777777" w:rsidR="007E3021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1 935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94C8FD" w14:textId="77777777" w:rsidR="007E3021" w:rsidRPr="00CF6C0F" w:rsidRDefault="007E3021" w:rsidP="005841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6EF5592" w14:textId="77777777" w:rsidR="007E3021" w:rsidRPr="00172176" w:rsidRDefault="007E3021" w:rsidP="001721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-1 935</w:t>
            </w:r>
          </w:p>
        </w:tc>
      </w:tr>
    </w:tbl>
    <w:p w14:paraId="096DD39C" w14:textId="77777777" w:rsidR="00BB16D6" w:rsidRDefault="00BB16D6" w:rsidP="00782124">
      <w:pPr>
        <w:spacing w:after="120"/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DB54EF6" w14:textId="77777777" w:rsidR="00BB16D6" w:rsidRDefault="00BB16D6" w:rsidP="00782124">
      <w:pPr>
        <w:spacing w:after="120"/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7D3276FC" w14:textId="6A17CA35" w:rsidR="0059719B" w:rsidRDefault="0059719B" w:rsidP="00782124">
      <w:pPr>
        <w:spacing w:after="120"/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17282B2C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 xml:space="preserve">Prehľad zmien hodnôt ukazovateľov výstupu a </w:t>
      </w:r>
      <w:r w:rsidRPr="17282B2C">
        <w:rPr>
          <w:rStyle w:val="normaltextrun"/>
          <w:rFonts w:ascii="Calibri" w:hAnsi="Calibri" w:cs="Calibri"/>
          <w:b/>
          <w:bCs/>
          <w:sz w:val="24"/>
          <w:szCs w:val="24"/>
        </w:rPr>
        <w:t xml:space="preserve">výsledku na úrovni opatrení/aktivít FST v 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>pôsobnosti MIRRI SR</w:t>
      </w:r>
    </w:p>
    <w:p w14:paraId="1996D95E" w14:textId="77777777" w:rsidR="00782124" w:rsidRDefault="00782124" w:rsidP="00782124">
      <w:pPr>
        <w:spacing w:after="0"/>
        <w:rPr>
          <w:rStyle w:val="normaltextrun"/>
          <w:rFonts w:ascii="Calibri" w:hAnsi="Calibri" w:cs="Calibri"/>
          <w:b/>
          <w:color w:val="000000" w:themeColor="text1"/>
          <w:sz w:val="24"/>
          <w:szCs w:val="24"/>
        </w:rPr>
      </w:pPr>
    </w:p>
    <w:p w14:paraId="140B9A56" w14:textId="19E593F5" w:rsidR="0059719B" w:rsidRDefault="0059719B" w:rsidP="0059719B">
      <w:pPr>
        <w:spacing w:after="0" w:line="257" w:lineRule="auto"/>
        <w:jc w:val="both"/>
      </w:pPr>
      <w:r w:rsidRPr="17282B2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Opatrenie 8.2.1</w:t>
      </w:r>
      <w:r w:rsidRPr="17282B2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Podpora čistej energie</w:t>
      </w:r>
      <w:r w:rsidR="001A7C2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del w:id="8" w:author="Autor">
        <w:r w:rsidR="001A7C23" w:rsidDel="0070539F">
          <w:rPr>
            <w:rFonts w:ascii="Calibri" w:eastAsia="Calibri" w:hAnsi="Calibri" w:cs="Calibri"/>
            <w:color w:val="000000" w:themeColor="text1"/>
            <w:sz w:val="24"/>
            <w:szCs w:val="24"/>
          </w:rPr>
          <w:delText>a</w:delText>
        </w:r>
        <w:r w:rsidRPr="17282B2C" w:rsidDel="0070539F">
          <w:rPr>
            <w:rFonts w:ascii="Calibri" w:eastAsia="Calibri" w:hAnsi="Calibri" w:cs="Calibri"/>
            <w:color w:val="000000" w:themeColor="text1"/>
            <w:sz w:val="24"/>
            <w:szCs w:val="24"/>
          </w:rPr>
          <w:delText xml:space="preserve"> obehového hospodárstva</w:delText>
        </w:r>
        <w:r w:rsidR="001A7C23" w:rsidDel="0070539F">
          <w:rPr>
            <w:rFonts w:ascii="Calibri" w:eastAsia="Calibri" w:hAnsi="Calibri" w:cs="Calibri"/>
            <w:color w:val="000000" w:themeColor="text1"/>
            <w:sz w:val="24"/>
            <w:szCs w:val="24"/>
          </w:rPr>
          <w:delText xml:space="preserve"> / Podpora čistej energie</w:delText>
        </w:r>
      </w:del>
    </w:p>
    <w:tbl>
      <w:tblPr>
        <w:tblW w:w="14038" w:type="dxa"/>
        <w:tblLayout w:type="fixed"/>
        <w:tblLook w:val="04A0" w:firstRow="1" w:lastRow="0" w:firstColumn="1" w:lastColumn="0" w:noHBand="0" w:noVBand="1"/>
      </w:tblPr>
      <w:tblGrid>
        <w:gridCol w:w="795"/>
        <w:gridCol w:w="3660"/>
        <w:gridCol w:w="1671"/>
        <w:gridCol w:w="3480"/>
        <w:gridCol w:w="1514"/>
        <w:gridCol w:w="1514"/>
        <w:gridCol w:w="1404"/>
      </w:tblGrid>
      <w:tr w:rsidR="0059719B" w14:paraId="704977B5" w14:textId="77777777" w:rsidTr="005841B7">
        <w:trPr>
          <w:trHeight w:val="291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5" w:themeFillTint="66"/>
            <w:tcMar>
              <w:left w:w="70" w:type="dxa"/>
              <w:right w:w="70" w:type="dxa"/>
            </w:tcMar>
            <w:vAlign w:val="center"/>
          </w:tcPr>
          <w:p w14:paraId="1C2C813A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Kód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5" w:themeFillTint="66"/>
            <w:tcMar>
              <w:left w:w="70" w:type="dxa"/>
              <w:right w:w="70" w:type="dxa"/>
            </w:tcMar>
            <w:vAlign w:val="center"/>
          </w:tcPr>
          <w:p w14:paraId="72665972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Ukazovateľ</w:t>
            </w:r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5" w:themeFillTint="66"/>
            <w:tcMar>
              <w:left w:w="70" w:type="dxa"/>
              <w:right w:w="70" w:type="dxa"/>
            </w:tcMar>
            <w:vAlign w:val="center"/>
          </w:tcPr>
          <w:p w14:paraId="5B826046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Merná jednotka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5" w:themeFillTint="66"/>
            <w:tcMar>
              <w:left w:w="70" w:type="dxa"/>
              <w:right w:w="70" w:type="dxa"/>
            </w:tcMar>
            <w:vAlign w:val="center"/>
          </w:tcPr>
          <w:p w14:paraId="33B452FE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Oprávnené územie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699"/>
            <w:tcMar>
              <w:left w:w="70" w:type="dxa"/>
              <w:right w:w="70" w:type="dxa"/>
            </w:tcMar>
            <w:vAlign w:val="center"/>
          </w:tcPr>
          <w:p w14:paraId="27E0B3E4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Cieľ </w:t>
            </w:r>
            <w: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(2029)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699"/>
            <w:tcMar>
              <w:left w:w="70" w:type="dxa"/>
              <w:right w:w="70" w:type="dxa"/>
            </w:tcMar>
            <w:vAlign w:val="center"/>
          </w:tcPr>
          <w:p w14:paraId="7261EE98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Nový cieľ </w:t>
            </w:r>
            <w: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(2029)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699"/>
            <w:tcMar>
              <w:left w:w="70" w:type="dxa"/>
              <w:right w:w="70" w:type="dxa"/>
            </w:tcMar>
            <w:vAlign w:val="center"/>
          </w:tcPr>
          <w:p w14:paraId="320B22F9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Rozdiel</w:t>
            </w:r>
            <w:r>
              <w:br/>
            </w: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</w:p>
        </w:tc>
      </w:tr>
      <w:tr w:rsidR="0059719B" w14:paraId="3F85CAA5" w14:textId="77777777" w:rsidTr="005841B7">
        <w:trPr>
          <w:trHeight w:val="305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D823F02" w14:textId="77777777" w:rsidR="0059719B" w:rsidRDefault="0059719B" w:rsidP="005841B7">
            <w:pPr>
              <w:spacing w:after="0"/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RCO22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8B80B11" w14:textId="77777777" w:rsidR="0059719B" w:rsidRDefault="0059719B" w:rsidP="005841B7">
            <w:pPr>
              <w:spacing w:after="0"/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Dodatočná výrobná kapacita v oblasti energie z obnoviteľných zdrojov (z toho: elektrická, tepelná)</w:t>
            </w:r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78D4EC2" w14:textId="77777777" w:rsidR="0059719B" w:rsidRDefault="0059719B" w:rsidP="005841B7">
            <w:pPr>
              <w:spacing w:after="0"/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3136289" w14:textId="77777777" w:rsidR="0059719B" w:rsidRDefault="0059719B" w:rsidP="005841B7">
            <w:pPr>
              <w:spacing w:after="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</w:t>
            </w: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SK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9B7F77E" w14:textId="77777777" w:rsidR="0059719B" w:rsidRPr="003C75B4" w:rsidRDefault="0059719B" w:rsidP="005841B7">
            <w:pPr>
              <w:spacing w:after="0"/>
              <w:jc w:val="center"/>
            </w:pPr>
            <w:r w:rsidRPr="003C75B4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719E4874" w14:textId="77777777" w:rsidR="0059719B" w:rsidRPr="003C75B4" w:rsidRDefault="0059719B" w:rsidP="005841B7">
            <w:pPr>
              <w:spacing w:after="0"/>
              <w:jc w:val="center"/>
            </w:pPr>
            <w:r w:rsidRPr="003C75B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604E865F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-1</w:t>
            </w:r>
          </w:p>
        </w:tc>
      </w:tr>
      <w:tr w:rsidR="0059719B" w14:paraId="669F77E9" w14:textId="77777777" w:rsidTr="005841B7">
        <w:trPr>
          <w:trHeight w:val="305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ABBF782" w14:textId="77777777" w:rsidR="0059719B" w:rsidRDefault="0059719B" w:rsidP="005841B7">
            <w:pPr>
              <w:spacing w:after="0"/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RCO22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812E85A" w14:textId="77777777" w:rsidR="0059719B" w:rsidRDefault="0059719B" w:rsidP="005841B7">
            <w:pPr>
              <w:spacing w:after="0"/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Dodatočná výrobná kapacita v oblasti energie z obnoviteľných zdrojov (z toho: elektrická, tepelná)</w:t>
            </w:r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868B264" w14:textId="77777777" w:rsidR="0059719B" w:rsidRDefault="0059719B" w:rsidP="005841B7">
            <w:pPr>
              <w:spacing w:after="0"/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907D2C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KSK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91EC876" w14:textId="77777777" w:rsidR="0059719B" w:rsidRPr="003C75B4" w:rsidRDefault="0059719B" w:rsidP="005841B7">
            <w:pPr>
              <w:spacing w:after="0"/>
              <w:jc w:val="center"/>
            </w:pPr>
            <w:r w:rsidRPr="003C75B4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2CFD6203" w14:textId="77777777" w:rsidR="0059719B" w:rsidRPr="003C75B4" w:rsidRDefault="0059719B" w:rsidP="005841B7">
            <w:pPr>
              <w:spacing w:after="0"/>
              <w:jc w:val="center"/>
            </w:pPr>
            <w:r w:rsidRPr="003C75B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0FA5CC68" w14:textId="77777777" w:rsidR="0059719B" w:rsidRDefault="0059719B" w:rsidP="005841B7">
            <w:pPr>
              <w:spacing w:after="0"/>
              <w:jc w:val="center"/>
            </w:pPr>
            <w:r w:rsidRPr="17282B2C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-5</w:t>
            </w:r>
          </w:p>
        </w:tc>
      </w:tr>
      <w:tr w:rsidR="00BB16D6" w14:paraId="449FC093" w14:textId="77777777" w:rsidTr="005841B7">
        <w:trPr>
          <w:trHeight w:val="305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F8C481" w14:textId="3DE2AA58" w:rsidR="00BB16D6" w:rsidRPr="17282B2C" w:rsidRDefault="00BB16D6" w:rsidP="00BB16D6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RCO22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9974DBA" w14:textId="668DAABE" w:rsidR="00BB16D6" w:rsidRPr="17282B2C" w:rsidRDefault="00BB16D6" w:rsidP="00BB16D6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Dodatočná výrobná kapacita v oblasti energie z obnoviteľných zdrojov (z toho: elektrická, tepelná)</w:t>
            </w:r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C8D8946" w14:textId="63DC1E27" w:rsidR="00BB16D6" w:rsidRPr="17282B2C" w:rsidRDefault="00BB16D6" w:rsidP="00BB16D6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7282B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MW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CD81ED1" w14:textId="3948604A" w:rsidR="00BB16D6" w:rsidRPr="17282B2C" w:rsidRDefault="00BB16D6" w:rsidP="00BB16D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BBSK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A231057" w14:textId="6F7388E9" w:rsidR="00BB16D6" w:rsidRPr="17282B2C" w:rsidRDefault="003C75B4" w:rsidP="00BB16D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3E36C055" w14:textId="2B5C4B6C" w:rsidR="00BB16D6" w:rsidRPr="17282B2C" w:rsidRDefault="003C75B4" w:rsidP="00BB16D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557D57D7" w14:textId="29448F69" w:rsidR="00BB16D6" w:rsidRPr="17282B2C" w:rsidRDefault="00BB16D6" w:rsidP="00BB16D6">
            <w:pPr>
              <w:spacing w:after="0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BB16D6">
              <w:rPr>
                <w:rFonts w:ascii="Calibri" w:eastAsia="Calibri" w:hAnsi="Calibri" w:cs="Calibri"/>
                <w:color w:val="00B050"/>
                <w:sz w:val="20"/>
                <w:szCs w:val="20"/>
              </w:rPr>
              <w:t>6</w:t>
            </w:r>
          </w:p>
        </w:tc>
      </w:tr>
      <w:tr w:rsidR="00BF0D0D" w14:paraId="548C08A4" w14:textId="77777777" w:rsidTr="005841B7">
        <w:trPr>
          <w:trHeight w:val="305"/>
          <w:ins w:id="9" w:author="Autor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0F29236" w14:textId="1F87BB4B" w:rsidR="00BF0D0D" w:rsidRPr="17282B2C" w:rsidRDefault="00BF0D0D" w:rsidP="00BF0D0D">
            <w:pPr>
              <w:spacing w:after="0"/>
              <w:rPr>
                <w:ins w:id="10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11" w:author="Autor">
              <w:r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RCR31</w:t>
              </w:r>
            </w:ins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4E000C7" w14:textId="360AB84F" w:rsidR="00BF0D0D" w:rsidRPr="17282B2C" w:rsidRDefault="00BF0D0D" w:rsidP="00BF0D0D">
            <w:pPr>
              <w:spacing w:after="0"/>
              <w:rPr>
                <w:ins w:id="12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13" w:author="Autor">
              <w:r w:rsidRPr="66F7F639">
                <w:rPr>
                  <w:rFonts w:eastAsia="Calibri"/>
                  <w:color w:val="000000" w:themeColor="text1"/>
                  <w:sz w:val="20"/>
                  <w:szCs w:val="20"/>
                </w:rPr>
                <w:t>Celková vyrobená energia z obnoviteľných zdrojov (z toho: elektrická, tepelná)</w:t>
              </w:r>
            </w:ins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08A9FFF" w14:textId="544D7C54" w:rsidR="00BF0D0D" w:rsidRPr="17282B2C" w:rsidRDefault="00BF0D0D" w:rsidP="00BF0D0D">
            <w:pPr>
              <w:spacing w:after="0"/>
              <w:rPr>
                <w:ins w:id="14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15" w:author="Autor">
              <w:r w:rsidRPr="66F7F639">
                <w:rPr>
                  <w:rFonts w:eastAsia="Calibri"/>
                  <w:color w:val="000000" w:themeColor="text1"/>
                  <w:sz w:val="20"/>
                  <w:szCs w:val="20"/>
                </w:rPr>
                <w:t>(MWh/rok)</w:t>
              </w:r>
            </w:ins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128BAFA" w14:textId="3BA773E3" w:rsidR="00BF0D0D" w:rsidRDefault="00BF0D0D" w:rsidP="00BF0D0D">
            <w:pPr>
              <w:spacing w:after="0"/>
              <w:jc w:val="center"/>
              <w:rPr>
                <w:ins w:id="16" w:author="Autor"/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ins w:id="17" w:author="Autor">
              <w:r w:rsidRPr="66F7F639">
                <w:rPr>
                  <w:rFonts w:eastAsia="Calibri"/>
                  <w:b/>
                  <w:bCs/>
                  <w:color w:val="000000" w:themeColor="text1"/>
                  <w:sz w:val="20"/>
                  <w:szCs w:val="20"/>
                </w:rPr>
                <w:t>TSK</w:t>
              </w:r>
            </w:ins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99CB49" w14:textId="2215AF59" w:rsidR="00BF0D0D" w:rsidRDefault="00BF0D0D" w:rsidP="00BF0D0D">
            <w:pPr>
              <w:spacing w:after="0"/>
              <w:jc w:val="center"/>
              <w:rPr>
                <w:ins w:id="18" w:author="Autor"/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ins w:id="19" w:author="Autor">
              <w:r w:rsidRPr="66F7F639">
                <w:rPr>
                  <w:rFonts w:eastAsia="Calibri"/>
                  <w:b/>
                  <w:bCs/>
                  <w:color w:val="000000" w:themeColor="text1"/>
                  <w:sz w:val="20"/>
                  <w:szCs w:val="20"/>
                </w:rPr>
                <w:t>34 026</w:t>
              </w:r>
            </w:ins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6118676A" w14:textId="34F4A1AE" w:rsidR="00BF0D0D" w:rsidRDefault="00BF0D0D" w:rsidP="00BF0D0D">
            <w:pPr>
              <w:spacing w:after="0"/>
              <w:jc w:val="center"/>
              <w:rPr>
                <w:ins w:id="20" w:author="Autor"/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ins w:id="21" w:author="Autor">
              <w:r w:rsidRPr="66F7F639">
                <w:rPr>
                  <w:rFonts w:eastAsia="Calibri"/>
                  <w:b/>
                  <w:bCs/>
                  <w:sz w:val="20"/>
                  <w:szCs w:val="20"/>
                </w:rPr>
                <w:t>32 904</w:t>
              </w:r>
            </w:ins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00443AAF" w14:textId="27EB5A77" w:rsidR="00BF0D0D" w:rsidRPr="00BB16D6" w:rsidRDefault="00BF0D0D" w:rsidP="00BF0D0D">
            <w:pPr>
              <w:spacing w:after="0"/>
              <w:jc w:val="center"/>
              <w:rPr>
                <w:ins w:id="22" w:author="Autor"/>
                <w:rFonts w:ascii="Calibri" w:eastAsia="Calibri" w:hAnsi="Calibri" w:cs="Calibri"/>
                <w:color w:val="00B050"/>
                <w:sz w:val="20"/>
                <w:szCs w:val="20"/>
              </w:rPr>
            </w:pPr>
            <w:ins w:id="23" w:author="Autor">
              <w:r w:rsidRPr="66F7F639">
                <w:rPr>
                  <w:rFonts w:eastAsia="Calibri"/>
                  <w:color w:val="FF0000"/>
                  <w:sz w:val="20"/>
                  <w:szCs w:val="20"/>
                </w:rPr>
                <w:t>-1 122</w:t>
              </w:r>
            </w:ins>
          </w:p>
        </w:tc>
      </w:tr>
      <w:tr w:rsidR="00BF0D0D" w14:paraId="607A2E71" w14:textId="77777777" w:rsidTr="005841B7">
        <w:trPr>
          <w:trHeight w:val="305"/>
          <w:ins w:id="24" w:author="Autor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B2D0185" w14:textId="57178812" w:rsidR="00BF0D0D" w:rsidRPr="17282B2C" w:rsidRDefault="00BF0D0D" w:rsidP="00BF0D0D">
            <w:pPr>
              <w:spacing w:after="0"/>
              <w:rPr>
                <w:ins w:id="25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26" w:author="Autor">
              <w:r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RCR31</w:t>
              </w:r>
            </w:ins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8A044EE" w14:textId="0AFA614C" w:rsidR="00BF0D0D" w:rsidRPr="17282B2C" w:rsidRDefault="00BF0D0D" w:rsidP="00BF0D0D">
            <w:pPr>
              <w:spacing w:after="0"/>
              <w:rPr>
                <w:ins w:id="27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28" w:author="Autor">
              <w:r w:rsidRPr="66F7F639">
                <w:rPr>
                  <w:rFonts w:eastAsia="Calibri"/>
                  <w:color w:val="000000" w:themeColor="text1"/>
                  <w:sz w:val="20"/>
                  <w:szCs w:val="20"/>
                </w:rPr>
                <w:t>Celková vyrobená energia z obnoviteľných zdrojov (z toho: elektrická, tepelná)</w:t>
              </w:r>
            </w:ins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810A73" w14:textId="427360D3" w:rsidR="00BF0D0D" w:rsidRPr="17282B2C" w:rsidRDefault="00BF0D0D" w:rsidP="00BF0D0D">
            <w:pPr>
              <w:spacing w:after="0"/>
              <w:rPr>
                <w:ins w:id="29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30" w:author="Autor">
              <w:r w:rsidRPr="66F7F639">
                <w:rPr>
                  <w:rFonts w:eastAsia="Calibri"/>
                  <w:color w:val="000000" w:themeColor="text1"/>
                  <w:sz w:val="20"/>
                  <w:szCs w:val="20"/>
                </w:rPr>
                <w:t>(MWh/rok)</w:t>
              </w:r>
            </w:ins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C7A82CA" w14:textId="5F564BAD" w:rsidR="00BF0D0D" w:rsidRDefault="00BF0D0D" w:rsidP="00BF0D0D">
            <w:pPr>
              <w:spacing w:after="0"/>
              <w:jc w:val="center"/>
              <w:rPr>
                <w:ins w:id="31" w:author="Autor"/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ins w:id="32" w:author="Autor">
              <w:r w:rsidRPr="66F7F639">
                <w:rPr>
                  <w:rFonts w:eastAsia="Calibri"/>
                  <w:b/>
                  <w:bCs/>
                  <w:color w:val="000000" w:themeColor="text1"/>
                  <w:sz w:val="20"/>
                  <w:szCs w:val="20"/>
                </w:rPr>
                <w:t>KSK</w:t>
              </w:r>
            </w:ins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F87540" w14:textId="0CA22190" w:rsidR="00BF0D0D" w:rsidRDefault="00BF0D0D" w:rsidP="00BF0D0D">
            <w:pPr>
              <w:spacing w:after="0"/>
              <w:jc w:val="center"/>
              <w:rPr>
                <w:ins w:id="33" w:author="Autor"/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ins w:id="34" w:author="Autor">
              <w:r w:rsidRPr="66F7F639">
                <w:rPr>
                  <w:rFonts w:eastAsia="Calibri"/>
                  <w:b/>
                  <w:bCs/>
                  <w:color w:val="000000" w:themeColor="text1"/>
                  <w:sz w:val="20"/>
                  <w:szCs w:val="20"/>
                </w:rPr>
                <w:t>27 973</w:t>
              </w:r>
            </w:ins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10B6C117" w14:textId="42EE5280" w:rsidR="00BF0D0D" w:rsidRDefault="00BF0D0D" w:rsidP="00BF0D0D">
            <w:pPr>
              <w:spacing w:after="0"/>
              <w:jc w:val="center"/>
              <w:rPr>
                <w:ins w:id="35" w:author="Autor"/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ins w:id="36" w:author="Autor">
              <w:r w:rsidRPr="66F7F639">
                <w:rPr>
                  <w:rFonts w:eastAsia="Calibri"/>
                  <w:b/>
                  <w:bCs/>
                  <w:sz w:val="20"/>
                  <w:szCs w:val="20"/>
                </w:rPr>
                <w:t>23 749</w:t>
              </w:r>
            </w:ins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4E1A429C" w14:textId="4BDFD363" w:rsidR="00BF0D0D" w:rsidRPr="00BB16D6" w:rsidRDefault="00BF0D0D" w:rsidP="00BF0D0D">
            <w:pPr>
              <w:spacing w:after="0"/>
              <w:jc w:val="center"/>
              <w:rPr>
                <w:ins w:id="37" w:author="Autor"/>
                <w:rFonts w:ascii="Calibri" w:eastAsia="Calibri" w:hAnsi="Calibri" w:cs="Calibri"/>
                <w:color w:val="00B050"/>
                <w:sz w:val="20"/>
                <w:szCs w:val="20"/>
              </w:rPr>
            </w:pPr>
            <w:ins w:id="38" w:author="Autor">
              <w:r w:rsidRPr="66F7F639">
                <w:rPr>
                  <w:rFonts w:eastAsia="Calibri"/>
                  <w:color w:val="FF0000"/>
                  <w:sz w:val="20"/>
                  <w:szCs w:val="20"/>
                </w:rPr>
                <w:t>-4 224</w:t>
              </w:r>
            </w:ins>
          </w:p>
        </w:tc>
      </w:tr>
      <w:tr w:rsidR="00BF0D0D" w14:paraId="73DA9924" w14:textId="77777777" w:rsidTr="005841B7">
        <w:trPr>
          <w:trHeight w:val="305"/>
          <w:ins w:id="39" w:author="Autor"/>
        </w:trPr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975AC59" w14:textId="3619838D" w:rsidR="00BF0D0D" w:rsidRPr="17282B2C" w:rsidRDefault="00BF0D0D" w:rsidP="00BF0D0D">
            <w:pPr>
              <w:spacing w:after="0"/>
              <w:rPr>
                <w:ins w:id="40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41" w:author="Autor">
              <w:r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>RCR31</w:t>
              </w:r>
            </w:ins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261A6A0" w14:textId="64BD6377" w:rsidR="00BF0D0D" w:rsidRPr="17282B2C" w:rsidRDefault="00BF0D0D" w:rsidP="00BF0D0D">
            <w:pPr>
              <w:spacing w:after="0"/>
              <w:rPr>
                <w:ins w:id="42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43" w:author="Autor">
              <w:r w:rsidRPr="66F7F639">
                <w:rPr>
                  <w:rFonts w:eastAsia="Calibri"/>
                  <w:color w:val="000000" w:themeColor="text1"/>
                  <w:sz w:val="20"/>
                  <w:szCs w:val="20"/>
                </w:rPr>
                <w:t>Celková vyrobená energia z obnoviteľných zdrojov (z toho: elektrická, tepelná)</w:t>
              </w:r>
            </w:ins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7422F3A" w14:textId="509DB8A7" w:rsidR="00BF0D0D" w:rsidRPr="17282B2C" w:rsidRDefault="00BF0D0D" w:rsidP="00BF0D0D">
            <w:pPr>
              <w:spacing w:after="0"/>
              <w:rPr>
                <w:ins w:id="44" w:author="Autor"/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ins w:id="45" w:author="Autor">
              <w:r w:rsidRPr="66F7F639">
                <w:rPr>
                  <w:rFonts w:eastAsia="Calibri"/>
                  <w:color w:val="000000" w:themeColor="text1"/>
                  <w:sz w:val="20"/>
                  <w:szCs w:val="20"/>
                </w:rPr>
                <w:t>(MWh/rok)</w:t>
              </w:r>
            </w:ins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11A9B84" w14:textId="4DC1B223" w:rsidR="00BF0D0D" w:rsidRDefault="00BF0D0D" w:rsidP="00BF0D0D">
            <w:pPr>
              <w:spacing w:after="0"/>
              <w:jc w:val="center"/>
              <w:rPr>
                <w:ins w:id="46" w:author="Autor"/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ins w:id="47" w:author="Autor">
              <w:r w:rsidRPr="66F7F639">
                <w:rPr>
                  <w:rFonts w:eastAsia="Calibri"/>
                  <w:b/>
                  <w:bCs/>
                  <w:color w:val="000000" w:themeColor="text1"/>
                  <w:sz w:val="20"/>
                  <w:szCs w:val="20"/>
                </w:rPr>
                <w:t>BBSK</w:t>
              </w:r>
            </w:ins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CCC974" w14:textId="1ADBCFE5" w:rsidR="00BF0D0D" w:rsidRDefault="00BF0D0D" w:rsidP="00BF0D0D">
            <w:pPr>
              <w:spacing w:after="0"/>
              <w:jc w:val="center"/>
              <w:rPr>
                <w:ins w:id="48" w:author="Autor"/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ins w:id="49" w:author="Autor">
              <w:r w:rsidRPr="66F7F639">
                <w:rPr>
                  <w:rFonts w:eastAsia="Calibri"/>
                  <w:b/>
                  <w:bCs/>
                  <w:color w:val="000000" w:themeColor="text1"/>
                  <w:sz w:val="20"/>
                  <w:szCs w:val="20"/>
                </w:rPr>
                <w:t>0</w:t>
              </w:r>
            </w:ins>
          </w:p>
        </w:tc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6F595150" w14:textId="7DC33C3C" w:rsidR="00BF0D0D" w:rsidRDefault="00BF0D0D" w:rsidP="00BF0D0D">
            <w:pPr>
              <w:spacing w:after="0"/>
              <w:jc w:val="center"/>
              <w:rPr>
                <w:ins w:id="50" w:author="Autor"/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ins w:id="51" w:author="Autor">
              <w:r w:rsidRPr="66F7F639">
                <w:rPr>
                  <w:rFonts w:eastAsia="Calibri"/>
                  <w:b/>
                  <w:bCs/>
                  <w:sz w:val="20"/>
                  <w:szCs w:val="20"/>
                </w:rPr>
                <w:t>5 346</w:t>
              </w:r>
            </w:ins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left w:w="70" w:type="dxa"/>
              <w:right w:w="70" w:type="dxa"/>
            </w:tcMar>
            <w:vAlign w:val="center"/>
          </w:tcPr>
          <w:p w14:paraId="50915E47" w14:textId="45EAC4E7" w:rsidR="00BF0D0D" w:rsidRPr="00BB16D6" w:rsidRDefault="00BF0D0D" w:rsidP="00BF0D0D">
            <w:pPr>
              <w:spacing w:after="0"/>
              <w:jc w:val="center"/>
              <w:rPr>
                <w:ins w:id="52" w:author="Autor"/>
                <w:rFonts w:ascii="Calibri" w:eastAsia="Calibri" w:hAnsi="Calibri" w:cs="Calibri"/>
                <w:color w:val="00B050"/>
                <w:sz w:val="20"/>
                <w:szCs w:val="20"/>
              </w:rPr>
            </w:pPr>
            <w:ins w:id="53" w:author="Autor">
              <w:r w:rsidRPr="66F7F639">
                <w:rPr>
                  <w:rFonts w:eastAsia="Calibri"/>
                  <w:color w:val="00B050"/>
                  <w:sz w:val="20"/>
                  <w:szCs w:val="20"/>
                </w:rPr>
                <w:t>5 346</w:t>
              </w:r>
            </w:ins>
          </w:p>
        </w:tc>
      </w:tr>
    </w:tbl>
    <w:p w14:paraId="0EC82673" w14:textId="1EDAE25C" w:rsidR="0059719B" w:rsidRDefault="0059719B" w:rsidP="0059719B">
      <w:pPr>
        <w:spacing w:after="0" w:line="257" w:lineRule="auto"/>
        <w:jc w:val="both"/>
      </w:pPr>
      <w:r w:rsidRPr="00950F7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Dôvod zmeny:</w:t>
      </w:r>
      <w:r w:rsidRPr="00950F7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754848" w:rsidRPr="0075484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Nižšia absorpčná schopnosť TSK a KSK v rámci už uzatvorenej výzvy na </w:t>
      </w:r>
      <w:del w:id="54" w:author="Autor">
        <w:r w:rsidR="00754848" w:rsidRPr="00704EC9" w:rsidDel="00704EC9">
          <w:rPr>
            <w:rFonts w:ascii="Calibri" w:eastAsia="Calibri" w:hAnsi="Calibri" w:cs="Calibri"/>
            <w:i/>
            <w:color w:val="000000" w:themeColor="text1"/>
            <w:sz w:val="24"/>
            <w:szCs w:val="24"/>
            <w:rPrChange w:id="55" w:author="Autor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rPrChange>
          </w:rPr>
          <w:delText>OZE</w:delText>
        </w:r>
      </w:del>
      <w:ins w:id="56" w:author="Autor">
        <w:r w:rsidR="00704EC9" w:rsidRPr="00704EC9">
          <w:rPr>
            <w:rFonts w:ascii="Calibri" w:eastAsia="Calibri" w:hAnsi="Calibri" w:cs="Calibri"/>
            <w:i/>
            <w:color w:val="000000" w:themeColor="text1"/>
            <w:sz w:val="24"/>
            <w:szCs w:val="24"/>
            <w:rPrChange w:id="57" w:author="Autor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rPrChange>
          </w:rPr>
          <w:t>Podpora zariadení na výrobu elektriny zo slnečnej energie</w:t>
        </w:r>
      </w:ins>
      <w:r w:rsidR="00754848" w:rsidRPr="00754848">
        <w:rPr>
          <w:rFonts w:ascii="Calibri" w:eastAsia="Calibri" w:hAnsi="Calibri" w:cs="Calibri"/>
          <w:color w:val="000000" w:themeColor="text1"/>
          <w:sz w:val="24"/>
          <w:szCs w:val="24"/>
        </w:rPr>
        <w:t>. Zostatková alokácia bude predmetom navrhovaného presunu do</w:t>
      </w:r>
      <w:r w:rsidR="00AF23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novovytvorenej aktivity v</w:t>
      </w:r>
      <w:r w:rsidR="00754848" w:rsidRPr="0075484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BBSK. </w:t>
      </w:r>
      <w:r w:rsidR="00AF2305" w:rsidRPr="00AF23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Vďaka rozšíreniu tejto aktivity územne aj do BBSK nebude potrebné meniť </w:t>
      </w:r>
      <w:r w:rsidR="00754848" w:rsidRPr="00754848">
        <w:rPr>
          <w:rFonts w:ascii="Calibri" w:eastAsia="Calibri" w:hAnsi="Calibri" w:cs="Calibri"/>
          <w:color w:val="000000" w:themeColor="text1"/>
          <w:sz w:val="24"/>
          <w:szCs w:val="24"/>
        </w:rPr>
        <w:t>cieľov</w:t>
      </w:r>
      <w:r w:rsidR="00AF2305">
        <w:rPr>
          <w:rFonts w:ascii="Calibri" w:eastAsia="Calibri" w:hAnsi="Calibri" w:cs="Calibri"/>
          <w:color w:val="000000" w:themeColor="text1"/>
          <w:sz w:val="24"/>
          <w:szCs w:val="24"/>
        </w:rPr>
        <w:t>ú</w:t>
      </w:r>
      <w:r w:rsidR="00754848" w:rsidRPr="0075484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hodnot</w:t>
      </w:r>
      <w:r w:rsidR="00AF2305">
        <w:rPr>
          <w:rFonts w:ascii="Calibri" w:eastAsia="Calibri" w:hAnsi="Calibri" w:cs="Calibri"/>
          <w:color w:val="000000" w:themeColor="text1"/>
          <w:sz w:val="24"/>
          <w:szCs w:val="24"/>
        </w:rPr>
        <w:t>u</w:t>
      </w:r>
      <w:r w:rsidR="00754848" w:rsidRPr="0075484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754848" w:rsidRPr="000D5F84">
        <w:rPr>
          <w:rFonts w:ascii="Calibri" w:eastAsia="Calibri" w:hAnsi="Calibri" w:cs="Calibri"/>
          <w:color w:val="000000" w:themeColor="text1"/>
          <w:sz w:val="24"/>
          <w:szCs w:val="24"/>
          <w:u w:val="single"/>
          <w:rPrChange w:id="58" w:author="Autor">
            <w:rPr>
              <w:rFonts w:ascii="Calibri" w:eastAsia="Calibri" w:hAnsi="Calibri" w:cs="Calibri"/>
              <w:color w:val="000000" w:themeColor="text1"/>
              <w:sz w:val="24"/>
              <w:szCs w:val="24"/>
            </w:rPr>
          </w:rPrChange>
        </w:rPr>
        <w:t>RCO22</w:t>
      </w:r>
      <w:ins w:id="59" w:author="Autor">
        <w:r w:rsidR="00BF0D0D" w:rsidRPr="000D5F84">
          <w:rPr>
            <w:rFonts w:ascii="Calibri" w:eastAsia="Calibri" w:hAnsi="Calibri" w:cs="Calibri"/>
            <w:color w:val="000000" w:themeColor="text1"/>
            <w:sz w:val="24"/>
            <w:szCs w:val="24"/>
            <w:u w:val="single"/>
            <w:rPrChange w:id="60" w:author="Autor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rPrChange>
          </w:rPr>
          <w:t xml:space="preserve"> a RCR31</w:t>
        </w:r>
      </w:ins>
      <w:r w:rsidR="00AF23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na úrovni programu</w:t>
      </w:r>
      <w:r w:rsidR="0039168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za FST</w:t>
      </w:r>
      <w:r w:rsidR="00AF23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</w:t>
      </w:r>
    </w:p>
    <w:p w14:paraId="2F77C678" w14:textId="77777777" w:rsidR="0059719B" w:rsidRDefault="0059719B" w:rsidP="0059719B">
      <w:pPr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105C861" w14:textId="77777777" w:rsidR="0059719B" w:rsidRPr="00AE13D9" w:rsidRDefault="0059719B" w:rsidP="0059719B">
      <w:p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E13D9">
        <w:rPr>
          <w:rFonts w:ascii="Calibri" w:hAnsi="Calibri" w:cs="Calibri"/>
          <w:b/>
          <w:color w:val="000000" w:themeColor="text1"/>
          <w:sz w:val="24"/>
          <w:szCs w:val="24"/>
        </w:rPr>
        <w:t>Opatrenie 8.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2</w:t>
      </w:r>
      <w:r w:rsidRPr="00AE13D9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3</w:t>
      </w:r>
      <w:r w:rsidRPr="00AE13D9">
        <w:rPr>
          <w:rFonts w:ascii="Calibri" w:hAnsi="Calibri" w:cs="Calibri"/>
          <w:color w:val="000000" w:themeColor="text1"/>
          <w:sz w:val="24"/>
          <w:szCs w:val="24"/>
        </w:rPr>
        <w:t xml:space="preserve"> Podpora udržateľnej miestnej dopravy</w:t>
      </w:r>
    </w:p>
    <w:tbl>
      <w:tblPr>
        <w:tblW w:w="14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3677"/>
        <w:gridCol w:w="1658"/>
        <w:gridCol w:w="3539"/>
        <w:gridCol w:w="1521"/>
        <w:gridCol w:w="1521"/>
        <w:gridCol w:w="1395"/>
      </w:tblGrid>
      <w:tr w:rsidR="0059719B" w14:paraId="0921AE2B" w14:textId="77777777" w:rsidTr="03692243">
        <w:trPr>
          <w:trHeight w:val="31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5E50275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Kód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D9C3ECF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Ukazovateľ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E22723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Merná jednotka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A84EB9F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Oprávnené územie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484FF05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Cieľ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 (2029)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3DC49260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Nový cieľ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 (2029)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39303302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Rozdiel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</w:p>
        </w:tc>
      </w:tr>
      <w:tr w:rsidR="0059719B" w14:paraId="0861B5E9" w14:textId="77777777" w:rsidTr="03692243">
        <w:trPr>
          <w:trHeight w:val="32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6450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855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SOI39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2FD9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855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Infraštruktúra pre alternatívne palivá (plniace/nabíjacie stanice)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46921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663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body na doplnenie paliva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1F3E6" w14:textId="77777777" w:rsidR="0059719B" w:rsidRPr="001D6D0A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TSK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A164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352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16A1CD9" w14:textId="77777777" w:rsidR="0059719B" w:rsidRPr="00AE13D9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EE1680D" w14:textId="77777777" w:rsidR="0059719B" w:rsidRPr="00AE13D9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-330</w:t>
            </w:r>
          </w:p>
        </w:tc>
      </w:tr>
      <w:tr w:rsidR="03692243" w14:paraId="730CEBFF" w14:textId="77777777" w:rsidTr="03692243">
        <w:trPr>
          <w:trHeight w:val="3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1C55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SOI39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7DFF7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Infraštruktúra pre alternatívne palivá (plniace/nabíjacie stanice)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57162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body na doplnenie paliva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E85B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KSK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FDD9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352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2212E6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945D73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-345</w:t>
            </w:r>
          </w:p>
        </w:tc>
      </w:tr>
      <w:tr w:rsidR="0059719B" w14:paraId="54AC8067" w14:textId="77777777" w:rsidTr="03692243">
        <w:trPr>
          <w:trHeight w:val="32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5BE6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855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SOI39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E5F7E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855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Infraštruktúra pre alternatívne palivá (plniace/nabíjacie stanice)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55EB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663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body na doplnenie paliva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6D67D" w14:textId="77777777" w:rsidR="0059719B" w:rsidRPr="001D6D0A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BBSK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324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0F8BB9" w14:textId="77777777" w:rsidR="0059719B" w:rsidRPr="00AE13D9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8703BA3" w14:textId="77777777" w:rsidR="0059719B" w:rsidRPr="00AE13D9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-119</w:t>
            </w:r>
          </w:p>
        </w:tc>
      </w:tr>
    </w:tbl>
    <w:p w14:paraId="341B1CBB" w14:textId="24B5B99F" w:rsidR="0059719B" w:rsidRPr="00926C67" w:rsidRDefault="0059719B" w:rsidP="0059719B">
      <w:pPr>
        <w:spacing w:after="0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50F7E">
        <w:rPr>
          <w:rStyle w:val="normaltextrun"/>
          <w:rFonts w:ascii="Calibri" w:hAnsi="Calibri" w:cs="Calibri"/>
          <w:b/>
          <w:bCs/>
          <w:color w:val="000000" w:themeColor="text1"/>
          <w:sz w:val="24"/>
          <w:szCs w:val="24"/>
        </w:rPr>
        <w:t>Dôvod zmeny:</w:t>
      </w:r>
      <w:r w:rsidRPr="00950F7E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950F7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Upravená metodika výpočtu cieľovej hodnoty </w:t>
      </w:r>
      <w:ins w:id="61" w:author="Autor">
        <w:r w:rsidR="00BF0D0D">
          <w:rPr>
            <w:rFonts w:ascii="Calibri" w:eastAsia="Calibri" w:hAnsi="Calibri" w:cs="Calibri"/>
            <w:color w:val="000000" w:themeColor="text1"/>
            <w:sz w:val="24"/>
            <w:szCs w:val="24"/>
          </w:rPr>
          <w:t xml:space="preserve">merateľných </w:t>
        </w:r>
      </w:ins>
      <w:r w:rsidRPr="00950F7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ukazovateľov. V rámci implementácie FST boli podporené nabíjacie stanice </w:t>
      </w:r>
      <w:ins w:id="62" w:author="Autor">
        <w:r w:rsidR="00BF0D0D">
          <w:rPr>
            <w:rFonts w:ascii="Calibri" w:eastAsia="Calibri" w:hAnsi="Calibri" w:cs="Calibri"/>
            <w:color w:val="000000" w:themeColor="text1"/>
            <w:sz w:val="24"/>
            <w:szCs w:val="24"/>
          </w:rPr>
          <w:t xml:space="preserve">vo </w:t>
        </w:r>
        <w:del w:id="63" w:author="Autor">
          <w:r w:rsidR="00BF0D0D" w:rsidDel="00F501F6">
            <w:rPr>
              <w:rFonts w:ascii="Calibri" w:eastAsia="Calibri" w:hAnsi="Calibri" w:cs="Calibri"/>
              <w:color w:val="000000" w:themeColor="text1"/>
              <w:sz w:val="24"/>
              <w:szCs w:val="24"/>
            </w:rPr>
            <w:delText>vyhlásenej</w:delText>
          </w:r>
        </w:del>
        <w:r w:rsidR="00BF0D0D">
          <w:rPr>
            <w:rFonts w:ascii="Calibri" w:eastAsia="Calibri" w:hAnsi="Calibri" w:cs="Calibri"/>
            <w:color w:val="000000" w:themeColor="text1"/>
            <w:sz w:val="24"/>
            <w:szCs w:val="24"/>
          </w:rPr>
          <w:t xml:space="preserve"> výzve </w:t>
        </w:r>
      </w:ins>
      <w:del w:id="64" w:author="Autor">
        <w:r w:rsidRPr="000D5F84" w:rsidDel="00BF0D0D">
          <w:rPr>
            <w:rFonts w:ascii="Calibri" w:eastAsia="Calibri" w:hAnsi="Calibri" w:cs="Calibri"/>
            <w:i/>
            <w:color w:val="000000" w:themeColor="text1"/>
            <w:sz w:val="24"/>
            <w:szCs w:val="24"/>
            <w:rPrChange w:id="65" w:author="Autor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rPrChange>
          </w:rPr>
          <w:delText>pre</w:delText>
        </w:r>
      </w:del>
      <w:ins w:id="66" w:author="Autor">
        <w:r w:rsidR="00BF0D0D" w:rsidRPr="000D5F84">
          <w:rPr>
            <w:rFonts w:ascii="Calibri" w:eastAsia="Calibri" w:hAnsi="Calibri" w:cs="Calibri"/>
            <w:i/>
            <w:color w:val="000000" w:themeColor="text1"/>
            <w:sz w:val="24"/>
            <w:szCs w:val="24"/>
            <w:rPrChange w:id="67" w:author="Autor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rPrChange>
          </w:rPr>
          <w:t>Podpora verejnej osobnej dopravy s nulovými emisiami</w:t>
        </w:r>
      </w:ins>
      <w:del w:id="68" w:author="Autor">
        <w:r w:rsidRPr="00950F7E" w:rsidDel="00BF0D0D">
          <w:rPr>
            <w:rFonts w:ascii="Calibri" w:eastAsia="Calibri" w:hAnsi="Calibri" w:cs="Calibri"/>
            <w:color w:val="000000" w:themeColor="text1"/>
            <w:sz w:val="24"/>
            <w:szCs w:val="24"/>
          </w:rPr>
          <w:delText xml:space="preserve"> VOD</w:delText>
        </w:r>
      </w:del>
      <w:r w:rsidRPr="00950F7E">
        <w:rPr>
          <w:rFonts w:ascii="Calibri" w:eastAsia="Calibri" w:hAnsi="Calibri" w:cs="Calibri"/>
          <w:color w:val="000000" w:themeColor="text1"/>
          <w:sz w:val="24"/>
          <w:szCs w:val="24"/>
        </w:rPr>
        <w:t>, kde náklady na ich zriadenie sú násobne vyššie oproti nabíjacím staniciam pre osobné automobily, ktoré boli pôvodne zamýšľané a kalkulované pre mernú investičnú náročnosť.</w:t>
      </w:r>
    </w:p>
    <w:p w14:paraId="0F29F9CC" w14:textId="38EB83D1" w:rsidR="0059719B" w:rsidRDefault="0059719B" w:rsidP="0059719B">
      <w:pPr>
        <w:jc w:val="both"/>
        <w:rPr>
          <w:rStyle w:val="normaltextrun"/>
          <w:rFonts w:ascii="Calibri" w:hAnsi="Calibri" w:cs="Calibri"/>
          <w:color w:val="000000" w:themeColor="text1"/>
          <w:sz w:val="24"/>
          <w:szCs w:val="24"/>
        </w:rPr>
      </w:pPr>
    </w:p>
    <w:p w14:paraId="5860B2A4" w14:textId="77777777" w:rsidR="0059719B" w:rsidRPr="00AE13D9" w:rsidRDefault="0059719B" w:rsidP="0059719B">
      <w:p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E13D9">
        <w:rPr>
          <w:rFonts w:ascii="Calibri" w:hAnsi="Calibri" w:cs="Calibri"/>
          <w:b/>
          <w:color w:val="000000" w:themeColor="text1"/>
          <w:sz w:val="24"/>
          <w:szCs w:val="24"/>
        </w:rPr>
        <w:t>Opatrenie 8.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3</w:t>
      </w:r>
      <w:r w:rsidRPr="00AE13D9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1</w:t>
      </w:r>
      <w:r w:rsidRPr="00AE13D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926C67">
        <w:rPr>
          <w:rFonts w:ascii="Calibri" w:hAnsi="Calibri" w:cs="Calibri"/>
          <w:color w:val="000000" w:themeColor="text1"/>
          <w:sz w:val="24"/>
          <w:szCs w:val="24"/>
        </w:rPr>
        <w:t>Podpora vzdelávania, odbornej prípravy, zručností a rekvalifikácie</w:t>
      </w:r>
    </w:p>
    <w:tbl>
      <w:tblPr>
        <w:tblW w:w="14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3616"/>
        <w:gridCol w:w="1643"/>
        <w:gridCol w:w="3466"/>
        <w:gridCol w:w="1496"/>
        <w:gridCol w:w="1496"/>
        <w:gridCol w:w="1376"/>
      </w:tblGrid>
      <w:tr w:rsidR="0059719B" w14:paraId="11FD8632" w14:textId="77777777" w:rsidTr="03692243">
        <w:trPr>
          <w:trHeight w:val="31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0B22BE0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Kód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E49F23D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Ukazovateľ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5DEDB0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Merná jednotka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185D00C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Oprávnené územie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258B25CB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Cieľ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 (2029)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66359085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Nový cieľ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 (2029)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2FF62BDD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Rozdiel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MIRRI SR</w:t>
            </w:r>
          </w:p>
        </w:tc>
      </w:tr>
      <w:tr w:rsidR="0059719B" w14:paraId="0FB9AB56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D586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RCO67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959B6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Kapacita tried v nových alebo modernizovaných vzdelávacích zariadeniach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36166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6E6D" w14:textId="77777777" w:rsidR="0059719B" w:rsidRPr="001D6D0A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2C4AC9A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4CD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5 406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3B20768" w14:textId="77777777" w:rsidR="0059719B" w:rsidRPr="005B1D85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B1D8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2 118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D3142B" w14:textId="77777777" w:rsidR="0059719B" w:rsidRPr="005B1D85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5B1D8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-3 288</w:t>
            </w:r>
          </w:p>
        </w:tc>
      </w:tr>
      <w:tr w:rsidR="03692243" w14:paraId="40B14474" w14:textId="77777777" w:rsidTr="03692243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B298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RCO67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2A88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Kapacita tried v nových alebo modernizovaných vzdelávacích zariadeniach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38A57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C1F2D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7D13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2 951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B360ED6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1 993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32C36C3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-958</w:t>
            </w:r>
          </w:p>
        </w:tc>
      </w:tr>
      <w:tr w:rsidR="0059719B" w14:paraId="2D23913E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C381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RCO67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F0DB8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Kapacita tried v nových alebo modernizovaných vzdelávacích zariadeniach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E2E3A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2D80" w14:textId="77777777" w:rsidR="0059719B" w:rsidRPr="001D6D0A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BBSK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7DCF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5 049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C5D6736" w14:textId="77777777" w:rsidR="0059719B" w:rsidRPr="005B1D85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B1D8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2 143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64D4382" w14:textId="77777777" w:rsidR="0059719B" w:rsidRPr="005B1D85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5B1D8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-2 906</w:t>
            </w:r>
          </w:p>
        </w:tc>
      </w:tr>
      <w:tr w:rsidR="0059719B" w14:paraId="70A5DF4A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7EC7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RCR71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2889C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Používatelia nových alebo modernizovaných vzdelávacích zariadení za rok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FAD4C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používatelia / rok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83AA4" w14:textId="77777777" w:rsidR="0059719B" w:rsidRPr="001D6D0A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2C4AC9A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6D22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5 406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2D9D19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2 353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9F0A991" w14:textId="77777777" w:rsidR="0059719B" w:rsidRPr="00CF6C0F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-3 053</w:t>
            </w:r>
          </w:p>
        </w:tc>
      </w:tr>
      <w:tr w:rsidR="03692243" w14:paraId="6B63639E" w14:textId="77777777" w:rsidTr="03692243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BB39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RCR71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6C267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Používatelia nových alebo modernizovaných vzdelávacích zariadení za rok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5AEC1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používatelia / rok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74634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870E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2 951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1853C95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2 888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72C86D9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-63</w:t>
            </w:r>
          </w:p>
        </w:tc>
      </w:tr>
      <w:tr w:rsidR="0059719B" w14:paraId="3CD5E333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FBE4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RCR71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323C8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Používatelia nových alebo modernizovaných vzdelávacích zariadení za rok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9437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26C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používatelia / rok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2AC51" w14:textId="77777777" w:rsidR="0059719B" w:rsidRPr="001D6D0A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BBSK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6AF5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5 049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1F8F014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2 884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61EF627" w14:textId="77777777" w:rsidR="0059719B" w:rsidRPr="00CF6C0F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-2 165</w:t>
            </w:r>
          </w:p>
        </w:tc>
      </w:tr>
      <w:tr w:rsidR="0059719B" w14:paraId="61EDD9D5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5162" w14:textId="77777777" w:rsidR="0059719B" w:rsidRPr="00926C67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RCR97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5EEF3" w14:textId="77777777" w:rsidR="0059719B" w:rsidRPr="00926C67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Učňovská príprava podporovaná v MSP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CABA7" w14:textId="77777777" w:rsidR="0059719B" w:rsidRPr="00926C67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21B88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2C4AC9A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FF89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1 330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255D70E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227F4F9" w14:textId="77777777" w:rsidR="0059719B" w:rsidRPr="007B2D28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-1 330</w:t>
            </w:r>
          </w:p>
        </w:tc>
      </w:tr>
      <w:tr w:rsidR="0059719B" w14:paraId="075E21FF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B75D" w14:textId="77777777" w:rsidR="0059719B" w:rsidRPr="00926C67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RCR97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955B6" w14:textId="77777777" w:rsidR="0059719B" w:rsidRPr="00926C67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F6C0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Učňovská príprava podporovaná v MSP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E263" w14:textId="77777777" w:rsidR="0059719B" w:rsidRPr="00926C67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EBD71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6AD9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605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EEDD5A8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52A6B2B" w14:textId="77777777" w:rsidR="0059719B" w:rsidRPr="00CF6C0F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-605</w:t>
            </w:r>
          </w:p>
        </w:tc>
      </w:tr>
      <w:tr w:rsidR="0059719B" w14:paraId="56BC70D9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F127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EECO11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243E0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 s terciárnym vzdelaním (ISCED 5 až 8)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2D8FF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B626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2C4AC9A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43B1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7F0A635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6250EFB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-65</w:t>
            </w:r>
          </w:p>
        </w:tc>
      </w:tr>
      <w:tr w:rsidR="03692243" w14:paraId="7760170B" w14:textId="77777777" w:rsidTr="03692243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A598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EECO11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068B0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Osoby s terciárnym vzdelaním (ISCED 5 až 8)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9C46B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BB10C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84BD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435C9C1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543F772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-65</w:t>
            </w:r>
          </w:p>
        </w:tc>
      </w:tr>
      <w:tr w:rsidR="0059719B" w14:paraId="01E3369A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217B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EECO11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B2DB3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B2D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 s terciárnym vzdelaním (ISCED 5 až 8)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4E07B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487DB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BBSK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BDBD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FE7BE0D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872A9A7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-65</w:t>
            </w:r>
          </w:p>
        </w:tc>
      </w:tr>
      <w:tr w:rsidR="0059719B" w14:paraId="3E0383F8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00EF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40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EECO05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08487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40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Zamestnané osoby vrátane samostatne zárobkovo činných osôb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EF41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F8401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2C4AC9A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E9B6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223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45DD2AB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E67C52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-223</w:t>
            </w:r>
          </w:p>
        </w:tc>
      </w:tr>
      <w:tr w:rsidR="03692243" w14:paraId="1C2BDEB2" w14:textId="77777777" w:rsidTr="03692243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482C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EECO05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7C476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Zamestnané osoby vrátane samostatne zárobkovo činných osôb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2676F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99CCD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9122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5E2E3E5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C35C6FB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-121</w:t>
            </w:r>
          </w:p>
        </w:tc>
      </w:tr>
      <w:tr w:rsidR="0059719B" w14:paraId="419592A4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A546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40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EECO05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342A6" w14:textId="77777777" w:rsidR="0059719B" w:rsidRPr="00CF6C0F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840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Zamestnané osoby vrátane samostatne zárobkovo činných osôb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BA71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E13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osoby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D3654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BBSK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ED9C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E2D6340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E453F2D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-175</w:t>
            </w:r>
          </w:p>
        </w:tc>
      </w:tr>
      <w:tr w:rsidR="00A654E7" w14:paraId="564F3C01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CB57" w14:textId="6ED4AA1E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RCO01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7EC7" w14:textId="0B9F802A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Podporované podniky (z toho: mikro, malé, stredné, veľké)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7EA5" w14:textId="31DA724C" w:rsidR="00A654E7" w:rsidRPr="00AE13D9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E5E6D" w14:textId="7FFE8087" w:rsidR="00A654E7" w:rsidRDefault="00A654E7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5750" w14:textId="7BF180FB" w:rsidR="00A654E7" w:rsidRDefault="00E36FB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5575820" w14:textId="1321E7D1" w:rsidR="00A654E7" w:rsidRDefault="00D7492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</w:t>
            </w:r>
            <w:r w:rsidR="00A654E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2DCA914" w14:textId="1AAA61B6" w:rsidR="00A654E7" w:rsidRPr="00172176" w:rsidRDefault="00D7492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+2</w:t>
            </w:r>
            <w:r w:rsidR="00A654E7"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1</w:t>
            </w:r>
          </w:p>
        </w:tc>
      </w:tr>
      <w:tr w:rsidR="00A654E7" w14:paraId="6BB68FAC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3525" w14:textId="67C5A3DE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RCO01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68C34" w14:textId="063CE5A9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Podporované podniky (z toho: mikro, malé, stredné, veľké)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96D5" w14:textId="2DB74EAC" w:rsidR="00A654E7" w:rsidRPr="00AE13D9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05175" w14:textId="5302730F" w:rsidR="00A654E7" w:rsidRDefault="00A654E7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B472" w14:textId="132BFCDD" w:rsidR="00A654E7" w:rsidRDefault="00E36FB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744311" w14:textId="4FE3382E" w:rsidR="00A654E7" w:rsidRDefault="00D7492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13DD238" w14:textId="79EE3938" w:rsidR="00A654E7" w:rsidRPr="00172176" w:rsidRDefault="00A654E7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+</w:t>
            </w:r>
            <w:r w:rsidR="00D74925"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9</w:t>
            </w:r>
          </w:p>
        </w:tc>
      </w:tr>
      <w:tr w:rsidR="00A654E7" w14:paraId="0A33C0C7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3551" w14:textId="587DCFE4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RCO02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030A0" w14:textId="65079AE1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82B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Podniky podporované grantmi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65FEA" w14:textId="2937B699" w:rsidR="00A654E7" w:rsidRPr="00AE13D9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A5C2A" w14:textId="715EF558" w:rsidR="00A654E7" w:rsidRDefault="00A654E7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8E07" w14:textId="49BFE6CD" w:rsidR="00A654E7" w:rsidRDefault="00E36FB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6B630F" w14:textId="226B1A3F" w:rsidR="00A654E7" w:rsidRDefault="00D7492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</w:t>
            </w:r>
            <w:r w:rsidR="00A654E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5C3F8FC" w14:textId="78E336DC" w:rsidR="00A654E7" w:rsidRPr="00172176" w:rsidRDefault="00D7492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+2</w:t>
            </w:r>
            <w:r w:rsidR="00A654E7"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1</w:t>
            </w:r>
          </w:p>
        </w:tc>
      </w:tr>
      <w:tr w:rsidR="00A654E7" w14:paraId="66292EBB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98A4" w14:textId="3CEEC6B8" w:rsidR="00A654E7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RCO02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8DAA" w14:textId="3815ED55" w:rsidR="00A654E7" w:rsidRPr="00584096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82B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Podniky podporované grantmi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9948A" w14:textId="2EC76F43" w:rsidR="00A654E7" w:rsidRPr="00AE13D9" w:rsidRDefault="00A654E7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44D8C" w14:textId="6120A2B6" w:rsidR="00A654E7" w:rsidRDefault="00A654E7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BE6A" w14:textId="45FDBD2B" w:rsidR="00A654E7" w:rsidRDefault="00E36FB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648B815" w14:textId="70F52A30" w:rsidR="00A654E7" w:rsidRDefault="00D74925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CAD3B9" w14:textId="2861ED7C" w:rsidR="00A654E7" w:rsidRPr="00172176" w:rsidRDefault="00A654E7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+</w:t>
            </w:r>
            <w:r w:rsidR="00D74925" w:rsidRPr="00172176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9</w:t>
            </w:r>
          </w:p>
        </w:tc>
      </w:tr>
    </w:tbl>
    <w:p w14:paraId="29809741" w14:textId="77777777" w:rsidR="00E627D8" w:rsidRDefault="00E627D8" w:rsidP="0059719B">
      <w:pPr>
        <w:spacing w:line="257" w:lineRule="auto"/>
        <w:jc w:val="both"/>
        <w:rPr>
          <w:rStyle w:val="normaltextrun"/>
          <w:rFonts w:ascii="Calibri" w:hAnsi="Calibri" w:cs="Calibri"/>
          <w:b/>
          <w:sz w:val="24"/>
          <w:szCs w:val="24"/>
        </w:rPr>
      </w:pPr>
    </w:p>
    <w:p w14:paraId="2C0CFBEB" w14:textId="6BF823C1" w:rsidR="0059719B" w:rsidRDefault="0059719B" w:rsidP="0059719B">
      <w:pPr>
        <w:spacing w:line="257" w:lineRule="auto"/>
        <w:jc w:val="both"/>
        <w:rPr>
          <w:rFonts w:ascii="Calibri" w:eastAsia="Calibri" w:hAnsi="Calibri" w:cs="Calibri"/>
          <w:sz w:val="24"/>
          <w:szCs w:val="24"/>
        </w:rPr>
      </w:pPr>
      <w:r w:rsidRPr="00F127AF">
        <w:rPr>
          <w:rStyle w:val="normaltextrun"/>
          <w:rFonts w:ascii="Calibri" w:hAnsi="Calibri" w:cs="Calibri"/>
          <w:b/>
          <w:sz w:val="24"/>
          <w:szCs w:val="24"/>
        </w:rPr>
        <w:t>Dôvod zmeny:</w:t>
      </w:r>
      <w:r w:rsidRPr="00F127AF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F127AF">
        <w:rPr>
          <w:rFonts w:ascii="Calibri" w:eastAsia="Calibri" w:hAnsi="Calibri" w:cs="Calibri"/>
          <w:sz w:val="24"/>
          <w:szCs w:val="24"/>
        </w:rPr>
        <w:t xml:space="preserve">Upravená metodika výpočtu cieľovej hodnoty ukazovateľov v prípade </w:t>
      </w:r>
      <w:r w:rsidRPr="00E422F3">
        <w:rPr>
          <w:rFonts w:ascii="Calibri" w:eastAsia="Calibri" w:hAnsi="Calibri" w:cs="Calibri"/>
          <w:sz w:val="24"/>
          <w:szCs w:val="24"/>
          <w:u w:val="single"/>
          <w:rPrChange w:id="69" w:author="Autor">
            <w:rPr>
              <w:rFonts w:ascii="Calibri" w:eastAsia="Calibri" w:hAnsi="Calibri" w:cs="Calibri"/>
              <w:sz w:val="24"/>
              <w:szCs w:val="24"/>
            </w:rPr>
          </w:rPrChange>
        </w:rPr>
        <w:t>MU RCO67 a RCR71</w:t>
      </w:r>
      <w:r w:rsidRPr="00F127AF">
        <w:rPr>
          <w:rFonts w:ascii="Calibri" w:eastAsia="Calibri" w:hAnsi="Calibri" w:cs="Calibri"/>
          <w:sz w:val="24"/>
          <w:szCs w:val="24"/>
        </w:rPr>
        <w:t>. Na základe priebežnej aktualizácie definícií oboch ukazovateľov bolo potrebné prepočítať aj mernú investičnú nár</w:t>
      </w:r>
      <w:bookmarkStart w:id="70" w:name="_GoBack"/>
      <w:bookmarkEnd w:id="70"/>
      <w:r w:rsidRPr="00F127AF">
        <w:rPr>
          <w:rFonts w:ascii="Calibri" w:eastAsia="Calibri" w:hAnsi="Calibri" w:cs="Calibri"/>
          <w:sz w:val="24"/>
          <w:szCs w:val="24"/>
        </w:rPr>
        <w:t xml:space="preserve">očnosť v zmysle aktuálne platnej definičnej matice. Oproti pôvodnej definícii sa nepočíta s kapacitou celého objektu, v rámci ktorého boli zrekonštruované priestory, ale iba kapacita rekonštruovaných a  modernizovaných učební. </w:t>
      </w:r>
    </w:p>
    <w:p w14:paraId="09293473" w14:textId="77777777" w:rsidR="0059719B" w:rsidRDefault="0059719B" w:rsidP="0059719B">
      <w:pPr>
        <w:spacing w:line="257" w:lineRule="auto"/>
        <w:jc w:val="both"/>
        <w:rPr>
          <w:rFonts w:ascii="Calibri" w:eastAsia="Calibri" w:hAnsi="Calibri" w:cs="Calibri"/>
          <w:sz w:val="24"/>
          <w:szCs w:val="24"/>
        </w:rPr>
      </w:pPr>
      <w:r w:rsidRPr="00F127AF">
        <w:rPr>
          <w:rFonts w:ascii="Calibri" w:eastAsia="Calibri" w:hAnsi="Calibri" w:cs="Calibri"/>
          <w:sz w:val="24"/>
          <w:szCs w:val="24"/>
        </w:rPr>
        <w:t>MU EECO05 je vypustený z dôvodu nemožnosti jeho uplatnenia v rámci aktivít spadajúcich pod článok 8 ods. 2 písm. o) nariadenia o FST. Predmetný ukazovateľ EECO05 sa vykazuje len v rámci činností spadajúcich pod článok 8 ods. 2 písm. k), l) alebo m), nariadenia o FST.  Napriek tomu pôvodne uvažovaný cieľ sa v rámci predmetnej aktivity vykazuje prostredníctvom MU projektu PSKPO128 - Počet účastníkov zapojených do aktivít projektu.</w:t>
      </w:r>
      <w:r w:rsidRPr="17282B2C">
        <w:rPr>
          <w:rFonts w:ascii="Calibri" w:eastAsia="Calibri" w:hAnsi="Calibri" w:cs="Calibri"/>
          <w:sz w:val="24"/>
          <w:szCs w:val="24"/>
        </w:rPr>
        <w:t xml:space="preserve"> </w:t>
      </w:r>
    </w:p>
    <w:p w14:paraId="4B8AB7E9" w14:textId="50BBE588" w:rsidR="00172176" w:rsidRDefault="00B1104A" w:rsidP="0017217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MU RCR97 je vypustený</w:t>
      </w:r>
      <w:r w:rsidR="00E36FB5">
        <w:rPr>
          <w:rFonts w:ascii="Calibri" w:eastAsia="Calibri" w:hAnsi="Calibri" w:cs="Calibri"/>
          <w:sz w:val="24"/>
          <w:szCs w:val="24"/>
        </w:rPr>
        <w:t xml:space="preserve"> z dôvodu</w:t>
      </w:r>
      <w:r w:rsidR="002B3DD5">
        <w:rPr>
          <w:rFonts w:ascii="Calibri" w:eastAsia="Calibri" w:hAnsi="Calibri" w:cs="Calibri"/>
          <w:sz w:val="24"/>
          <w:szCs w:val="24"/>
        </w:rPr>
        <w:t xml:space="preserve">, </w:t>
      </w:r>
      <w:r w:rsidR="00E36FB5">
        <w:rPr>
          <w:rFonts w:ascii="Calibri" w:eastAsia="Calibri" w:hAnsi="Calibri" w:cs="Calibri"/>
          <w:sz w:val="24"/>
          <w:szCs w:val="24"/>
        </w:rPr>
        <w:t>že</w:t>
      </w:r>
      <w:r w:rsidR="002B3DD5">
        <w:rPr>
          <w:rFonts w:ascii="Calibri" w:eastAsia="Calibri" w:hAnsi="Calibri" w:cs="Calibri"/>
          <w:sz w:val="24"/>
          <w:szCs w:val="24"/>
        </w:rPr>
        <w:t xml:space="preserve"> </w:t>
      </w:r>
      <w:r w:rsidR="003645B0">
        <w:rPr>
          <w:rFonts w:ascii="Calibri" w:eastAsia="Calibri" w:hAnsi="Calibri" w:cs="Calibri"/>
          <w:sz w:val="24"/>
          <w:szCs w:val="24"/>
        </w:rPr>
        <w:t xml:space="preserve">definícia MU RCR97 - </w:t>
      </w:r>
      <w:r w:rsidR="002B3DD5">
        <w:rPr>
          <w:rFonts w:ascii="Calibri" w:eastAsia="Calibri" w:hAnsi="Calibri" w:cs="Calibri"/>
          <w:sz w:val="24"/>
          <w:szCs w:val="24"/>
        </w:rPr>
        <w:t>u</w:t>
      </w:r>
      <w:r w:rsidR="002B3DD5" w:rsidRPr="002B3DD5">
        <w:rPr>
          <w:rFonts w:ascii="Calibri" w:eastAsia="Calibri" w:hAnsi="Calibri" w:cs="Calibri"/>
          <w:sz w:val="24"/>
          <w:szCs w:val="24"/>
        </w:rPr>
        <w:t xml:space="preserve">čňovská príprava podporovaná v MSP </w:t>
      </w:r>
      <w:r w:rsidR="002B3DD5" w:rsidRPr="006A36DE">
        <w:rPr>
          <w:rFonts w:ascii="Calibri" w:eastAsia="Calibri" w:hAnsi="Calibri" w:cs="Calibri"/>
          <w:sz w:val="24"/>
          <w:szCs w:val="24"/>
          <w:u w:val="single"/>
        </w:rPr>
        <w:t>nie je</w:t>
      </w:r>
      <w:r w:rsidR="002B3DD5" w:rsidRPr="002B3DD5">
        <w:rPr>
          <w:rFonts w:ascii="Calibri" w:eastAsia="Calibri" w:hAnsi="Calibri" w:cs="Calibri"/>
          <w:sz w:val="24"/>
          <w:szCs w:val="24"/>
        </w:rPr>
        <w:t xml:space="preserve"> dimenzovaná na podporu, v rámci ktorej by bol oprávneným žiadateľom MSP, keďže ukazovateľ sleduje ukončenie učňovskej prípravy potvrdením o ukončení štúdia, ktoré vydáva škola. </w:t>
      </w:r>
      <w:r w:rsidR="00E36FB5">
        <w:rPr>
          <w:rFonts w:ascii="Calibri" w:eastAsia="Calibri" w:hAnsi="Calibri" w:cs="Calibri"/>
          <w:sz w:val="24"/>
          <w:szCs w:val="24"/>
        </w:rPr>
        <w:lastRenderedPageBreak/>
        <w:t>Vzhľadom na zameranie príslušného typu aktivity bude pôvodne zamýšľaný MU</w:t>
      </w:r>
      <w:r w:rsidR="00FC2DD1">
        <w:rPr>
          <w:rFonts w:ascii="Calibri" w:eastAsia="Calibri" w:hAnsi="Calibri" w:cs="Calibri"/>
          <w:sz w:val="24"/>
          <w:szCs w:val="24"/>
        </w:rPr>
        <w:t xml:space="preserve"> </w:t>
      </w:r>
      <w:r w:rsidR="00E36FB5">
        <w:rPr>
          <w:rFonts w:ascii="Calibri" w:eastAsia="Calibri" w:hAnsi="Calibri" w:cs="Calibri"/>
          <w:sz w:val="24"/>
          <w:szCs w:val="24"/>
        </w:rPr>
        <w:t>RCR97</w:t>
      </w:r>
      <w:r w:rsidR="00FC2DD1">
        <w:rPr>
          <w:rFonts w:ascii="Calibri" w:eastAsia="Calibri" w:hAnsi="Calibri" w:cs="Calibri"/>
          <w:sz w:val="24"/>
          <w:szCs w:val="24"/>
        </w:rPr>
        <w:t xml:space="preserve"> nahradený MU RCO01 a RCO02.</w:t>
      </w:r>
      <w:r w:rsidR="00E36FB5">
        <w:rPr>
          <w:rFonts w:ascii="Calibri" w:eastAsia="Calibri" w:hAnsi="Calibri" w:cs="Calibri"/>
          <w:sz w:val="24"/>
          <w:szCs w:val="24"/>
        </w:rPr>
        <w:t xml:space="preserve"> </w:t>
      </w:r>
      <w:r w:rsidR="001061FC" w:rsidRPr="003645B0">
        <w:rPr>
          <w:rFonts w:ascii="Calibri" w:eastAsia="Calibri" w:hAnsi="Calibri" w:cs="Calibri"/>
          <w:sz w:val="24"/>
          <w:szCs w:val="24"/>
        </w:rPr>
        <w:t>Počet študentov zapojených do praktickej prípravy v MSP bude sledovaný na projektovej úrovni.</w:t>
      </w:r>
    </w:p>
    <w:p w14:paraId="496EBCD8" w14:textId="4B08C92A" w:rsidR="00B1104A" w:rsidDel="001E4A36" w:rsidRDefault="002B3DD5" w:rsidP="00B1104A">
      <w:pPr>
        <w:jc w:val="both"/>
        <w:rPr>
          <w:del w:id="71" w:author="Autor"/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7827545F" w14:textId="43BE359C" w:rsidR="00E36FB5" w:rsidDel="001E4A36" w:rsidRDefault="00E36FB5" w:rsidP="00E36FB5">
      <w:pPr>
        <w:jc w:val="both"/>
        <w:rPr>
          <w:del w:id="72" w:author="Autor"/>
          <w:rFonts w:ascii="Calibri" w:eastAsia="Calibri" w:hAnsi="Calibri" w:cs="Calibri"/>
          <w:sz w:val="24"/>
          <w:szCs w:val="24"/>
        </w:rPr>
      </w:pPr>
    </w:p>
    <w:p w14:paraId="300678B9" w14:textId="50E7C77E" w:rsidR="00E627D8" w:rsidRDefault="00B1104A" w:rsidP="001061F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MU EECO11 je vypustený z dôvodu nemožnosti uplatniť predmetný ukazovateľ v rámci plánovanej aktivity, ktorá vecne nespadá pod činnosti uvedené v článku 8 ods. 2 písm. k), l) alebo m), nariadenia o FST.</w:t>
      </w:r>
    </w:p>
    <w:p w14:paraId="76C63732" w14:textId="77777777" w:rsidR="00E627D8" w:rsidRDefault="00E627D8" w:rsidP="00782124">
      <w:pPr>
        <w:spacing w:after="0" w:line="257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7B106B0" w14:textId="67EE7BFE" w:rsidR="0059719B" w:rsidRDefault="0059719B" w:rsidP="0059719B">
      <w:p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E13D9">
        <w:rPr>
          <w:rFonts w:ascii="Calibri" w:hAnsi="Calibri" w:cs="Calibri"/>
          <w:b/>
          <w:color w:val="000000" w:themeColor="text1"/>
          <w:sz w:val="24"/>
          <w:szCs w:val="24"/>
        </w:rPr>
        <w:t>Opatrenie 8.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3</w:t>
      </w:r>
      <w:r w:rsidRPr="00AE13D9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2</w:t>
      </w:r>
      <w:r w:rsidRPr="00AE13D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E94040">
        <w:rPr>
          <w:rFonts w:ascii="Calibri" w:hAnsi="Calibri" w:cs="Calibri"/>
          <w:color w:val="000000" w:themeColor="text1"/>
          <w:sz w:val="24"/>
          <w:szCs w:val="24"/>
        </w:rPr>
        <w:t>Podpora mladých v procese transformácie</w:t>
      </w:r>
    </w:p>
    <w:tbl>
      <w:tblPr>
        <w:tblW w:w="14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3616"/>
        <w:gridCol w:w="1643"/>
        <w:gridCol w:w="3466"/>
        <w:gridCol w:w="1496"/>
        <w:gridCol w:w="1496"/>
        <w:gridCol w:w="1376"/>
      </w:tblGrid>
      <w:tr w:rsidR="0059719B" w14:paraId="2DC02509" w14:textId="77777777" w:rsidTr="00172176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D5A5544" w14:textId="77777777" w:rsidR="0059719B" w:rsidRPr="00E94040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940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D860EE9" w14:textId="77777777" w:rsidR="0059719B" w:rsidRPr="00E94040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940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AF6C833" w14:textId="77777777" w:rsidR="0059719B" w:rsidRPr="00E94040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940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86B3847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Oprávnené územie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</w:tcPr>
          <w:p w14:paraId="645AB70F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Cieľ </w:t>
            </w:r>
            <w:r w:rsidRPr="00E94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6A43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MIRRI</w:t>
            </w:r>
            <w:r w:rsidRPr="00E94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SR (2029)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72DAE4B" w14:textId="77777777" w:rsidR="0059719B" w:rsidRPr="00172176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 xml:space="preserve">Nový cieľ </w:t>
            </w:r>
            <w:r w:rsidRPr="001721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  <w:t>MIRRI SR (2029)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E841FAD" w14:textId="77777777" w:rsidR="0059719B" w:rsidRPr="00172176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 w:rsidRPr="001721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Rozdiel</w:t>
            </w:r>
            <w:r w:rsidRPr="001721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br/>
              <w:t>MIRRI SR</w:t>
            </w:r>
          </w:p>
        </w:tc>
      </w:tr>
      <w:tr w:rsidR="0059719B" w:rsidRPr="00452C02" w14:paraId="2D41D7B1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A768" w14:textId="77777777" w:rsidR="0059719B" w:rsidRPr="00584096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SOI25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81227" w14:textId="77777777" w:rsidR="0059719B" w:rsidRPr="00584096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 podporených projektov mládežníckych organizácií alebo mladých ľudí do 29 rokov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D460C" w14:textId="77777777" w:rsidR="0059719B" w:rsidRPr="00AE13D9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51925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TSK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71AA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EBF5CB3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176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E5425FA" w14:textId="77777777" w:rsidR="0059719B" w:rsidRPr="00452C02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sk-SK"/>
              </w:rPr>
              <w:t>23</w:t>
            </w:r>
          </w:p>
        </w:tc>
      </w:tr>
      <w:tr w:rsidR="03692243" w14:paraId="47E7BFE6" w14:textId="77777777" w:rsidTr="03692243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666A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SOI25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F55DA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Počet podporených projektov mládežníckych organizácií alebo mladých ľudí do 29 rokov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CC4F" w14:textId="77777777" w:rsidR="03692243" w:rsidRDefault="03692243" w:rsidP="03692243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D83CD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KSK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87AA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AF04409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C6389F1" w14:textId="77777777" w:rsidR="03692243" w:rsidRDefault="03692243" w:rsidP="036922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369224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-60</w:t>
            </w:r>
          </w:p>
        </w:tc>
      </w:tr>
      <w:tr w:rsidR="0059719B" w:rsidRPr="00511600" w14:paraId="704CBD44" w14:textId="77777777" w:rsidTr="03692243">
        <w:trPr>
          <w:trHeight w:val="32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5C1E" w14:textId="77777777" w:rsidR="0059719B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SOI25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6DB4A" w14:textId="77777777" w:rsidR="0059719B" w:rsidRPr="00584096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 podporených projektov mládežníckych organizácií alebo mladých ľudí do 29 rokov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79167" w14:textId="77777777" w:rsidR="0059719B" w:rsidRPr="00AE13D9" w:rsidRDefault="0059719B" w:rsidP="005841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20F5D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sk-SK"/>
              </w:rPr>
              <w:t>BBSK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0853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A03210" w14:textId="77777777" w:rsidR="0059719B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AD8ED0" w14:textId="77777777" w:rsidR="0059719B" w:rsidRPr="00511600" w:rsidRDefault="0059719B" w:rsidP="005841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511600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-60</w:t>
            </w:r>
          </w:p>
        </w:tc>
      </w:tr>
    </w:tbl>
    <w:p w14:paraId="1649B9B9" w14:textId="788AC081" w:rsidR="03692243" w:rsidRDefault="03692243"/>
    <w:p w14:paraId="5CF9F793" w14:textId="31A40B6C" w:rsidR="0059719B" w:rsidRPr="00441341" w:rsidRDefault="0059719B" w:rsidP="0059719B">
      <w:pPr>
        <w:spacing w:line="257" w:lineRule="auto"/>
        <w:jc w:val="both"/>
        <w:rPr>
          <w:rStyle w:val="normaltextrun"/>
          <w:rFonts w:ascii="Calibri" w:hAnsi="Calibri" w:cs="Calibri"/>
          <w:color w:val="000000" w:themeColor="text1"/>
          <w:sz w:val="24"/>
          <w:szCs w:val="24"/>
        </w:rPr>
      </w:pPr>
      <w:r w:rsidRPr="00E94040">
        <w:rPr>
          <w:rStyle w:val="normaltextrun"/>
          <w:rFonts w:ascii="Calibri" w:hAnsi="Calibri" w:cs="Calibri"/>
          <w:b/>
          <w:color w:val="000000" w:themeColor="text1"/>
          <w:sz w:val="24"/>
          <w:szCs w:val="24"/>
        </w:rPr>
        <w:t>Dôvod zmeny:</w:t>
      </w:r>
      <w:r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>Pôvodný prepočet mernej investičnej náročnosti ukazovateľa</w:t>
      </w:r>
      <w:r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 SOI25</w:t>
      </w: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 rátal s priamou podporou mladých poskytovateľom, čo by pri sumách do 5</w:t>
      </w:r>
      <w:r w:rsidR="00221BA0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>.000</w:t>
      </w: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21BA0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>EUR</w:t>
      </w: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 na projekt znamenalo značnú roztrieštenosť podpory s nízkym dosahom na aktuálne potreby mladých v regiónoch (pozn. v Trenčianskom kraji sa rátalo nad rámec podpory projektov mladých aj s investíciou do infraštruktúry „centra podpory mladých“).</w:t>
      </w:r>
    </w:p>
    <w:p w14:paraId="7C9BA621" w14:textId="77777777" w:rsidR="0059719B" w:rsidRPr="00441341" w:rsidRDefault="0059719B" w:rsidP="0059719B">
      <w:pPr>
        <w:spacing w:line="257" w:lineRule="auto"/>
        <w:jc w:val="both"/>
        <w:rPr>
          <w:rStyle w:val="normaltextrun"/>
          <w:rFonts w:ascii="Calibri" w:hAnsi="Calibri" w:cs="Calibri"/>
          <w:color w:val="000000" w:themeColor="text1"/>
          <w:sz w:val="24"/>
          <w:szCs w:val="24"/>
        </w:rPr>
      </w:pP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Aktualizovaný prepočet zohľadňuje preferovanú grantovú podporu organizáciám venujúcim sa práci s mladými v regiónoch, ktorá by zahŕňala okrem podpory projektov mladých aj náklady na opatrenia cieleného nastavovania projektov v regióne podľa potrieb súčasnosti. </w:t>
      </w:r>
    </w:p>
    <w:p w14:paraId="7A41371F" w14:textId="77777777" w:rsidR="0059719B" w:rsidRPr="00441341" w:rsidRDefault="0059719B" w:rsidP="0059719B">
      <w:pPr>
        <w:spacing w:line="257" w:lineRule="auto"/>
        <w:jc w:val="both"/>
        <w:rPr>
          <w:rStyle w:val="normaltextrun"/>
          <w:rFonts w:ascii="Calibri" w:hAnsi="Calibri" w:cs="Calibri"/>
          <w:color w:val="000000" w:themeColor="text1"/>
          <w:sz w:val="24"/>
          <w:szCs w:val="24"/>
        </w:rPr>
      </w:pP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 xml:space="preserve">Tieto náklady môžu zahŕňať personálne výdavky odborného personálu, školenia, marketing, materiálové vybavenie a iné administratívne náklady, ktoré sú nevyhnutné pre úspešné nastavenie a realizáciu projektov mladých, vrátane výdavkov nevyhnutných na implementáciu riešenia </w:t>
      </w: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lastRenderedPageBreak/>
        <w:t>projektov mladých, avšak v maximálnej výške 50 % požadovaného finančného príspevku. Zahrnutím týchto nákladov do mernej investičnej náročnosti sa získa presnejší obraz o efektívnosti opatrenia.</w:t>
      </w:r>
    </w:p>
    <w:p w14:paraId="32EC9946" w14:textId="77777777" w:rsidR="0059719B" w:rsidRDefault="0059719B" w:rsidP="0059719B">
      <w:pPr>
        <w:spacing w:line="257" w:lineRule="auto"/>
        <w:jc w:val="both"/>
        <w:rPr>
          <w:rStyle w:val="normaltextrun"/>
          <w:rFonts w:ascii="Calibri" w:hAnsi="Calibri" w:cs="Calibri"/>
          <w:color w:val="000000" w:themeColor="text1"/>
          <w:sz w:val="24"/>
          <w:szCs w:val="24"/>
        </w:rPr>
      </w:pPr>
      <w:r w:rsidRPr="00441341">
        <w:rPr>
          <w:rStyle w:val="normaltextrun"/>
          <w:rFonts w:ascii="Calibri" w:hAnsi="Calibri" w:cs="Calibri"/>
          <w:color w:val="000000" w:themeColor="text1"/>
          <w:sz w:val="24"/>
          <w:szCs w:val="24"/>
        </w:rPr>
        <w:t>Prepočet mernej investičnej náročnosti ukazovateľa "počet projektov mladých" je nevyhnutný na zlepšenie plánovania a zabezpečenia realizácie projektov, ako aj na zabezpečenie efektívneho využitia finančných prostriedkov. Zohľadnením všetkých relevantných nákladov sa dosiahne vyššia presnosť v hodnotení úspešnosti tohto opatrenia.</w:t>
      </w:r>
    </w:p>
    <w:p w14:paraId="2F9AE4FB" w14:textId="363E12E7" w:rsidR="0059719B" w:rsidDel="001E4A36" w:rsidRDefault="001E4A36" w:rsidP="001E4A36">
      <w:pPr>
        <w:rPr>
          <w:del w:id="73" w:author="Unknown"/>
          <w:rFonts w:eastAsia="Calibri"/>
        </w:rPr>
      </w:pPr>
      <w:ins w:id="74" w:author="Autor">
        <w:r w:rsidRPr="001E4A36">
          <w:rPr>
            <w:rStyle w:val="normaltextrun"/>
            <w:rFonts w:cstheme="minorHAnsi"/>
            <w:b/>
            <w:color w:val="000000" w:themeColor="text1"/>
            <w:sz w:val="24"/>
            <w:rPrChange w:id="75" w:author="Autor">
              <w:rPr>
                <w:rFonts w:eastAsia="Calibri"/>
              </w:rPr>
            </w:rPrChange>
          </w:rPr>
          <w:t xml:space="preserve">Sprostredkovateľský orgán: </w:t>
        </w:r>
        <w:r>
          <w:rPr>
            <w:rStyle w:val="normaltextrun"/>
            <w:rFonts w:cstheme="minorHAnsi"/>
            <w:b/>
            <w:color w:val="000000" w:themeColor="text1"/>
            <w:sz w:val="24"/>
          </w:rPr>
          <w:t>MPSVR SR</w:t>
        </w:r>
        <w:r w:rsidRPr="001E4A36">
          <w:rPr>
            <w:rFonts w:eastAsia="Calibri"/>
          </w:rPr>
          <w:t xml:space="preserve"> </w:t>
        </w:r>
      </w:ins>
    </w:p>
    <w:p w14:paraId="0667F912" w14:textId="77777777" w:rsidR="001E4A36" w:rsidRDefault="001E4A36">
      <w:pPr>
        <w:spacing w:after="0"/>
        <w:jc w:val="both"/>
        <w:rPr>
          <w:ins w:id="76" w:author="Autor"/>
          <w:rFonts w:eastAsia="Calibri"/>
        </w:rPr>
      </w:pPr>
    </w:p>
    <w:p w14:paraId="08E31CCD" w14:textId="682DE31A" w:rsidR="00E6277C" w:rsidRPr="006A36DE" w:rsidDel="00492B37" w:rsidRDefault="00E6277C" w:rsidP="00E6277C">
      <w:pPr>
        <w:spacing w:after="0"/>
        <w:jc w:val="both"/>
        <w:rPr>
          <w:del w:id="77" w:author="Autor"/>
          <w:rStyle w:val="normaltextrun"/>
          <w:b/>
          <w:color w:val="000000" w:themeColor="text1"/>
          <w:sz w:val="24"/>
          <w:szCs w:val="24"/>
        </w:rPr>
      </w:pPr>
      <w:del w:id="78" w:author="Autor">
        <w:r w:rsidRPr="49236228" w:rsidDel="00492B37">
          <w:rPr>
            <w:rStyle w:val="normaltextrun"/>
            <w:b/>
            <w:color w:val="000000" w:themeColor="text1"/>
            <w:sz w:val="24"/>
            <w:szCs w:val="24"/>
          </w:rPr>
          <w:delText>Výstupové ukazovatele v gescii MPSVR SR</w:delText>
        </w:r>
      </w:del>
    </w:p>
    <w:p w14:paraId="0BD4AB6F" w14:textId="0BCFF2A3" w:rsidR="00E6277C" w:rsidDel="001E4A36" w:rsidRDefault="00E6277C" w:rsidP="00E6277C">
      <w:pPr>
        <w:spacing w:after="0"/>
        <w:jc w:val="both"/>
        <w:rPr>
          <w:del w:id="79" w:author="Autor"/>
          <w:rStyle w:val="normaltextrun"/>
          <w:rFonts w:cstheme="minorHAnsi"/>
          <w:b/>
          <w:color w:val="000000" w:themeColor="text1"/>
        </w:rPr>
      </w:pPr>
    </w:p>
    <w:p w14:paraId="78C17552" w14:textId="0087BBC2" w:rsidR="00E6277C" w:rsidRPr="006A36DE" w:rsidRDefault="00E6277C" w:rsidP="00E6277C">
      <w:pPr>
        <w:spacing w:after="0"/>
        <w:jc w:val="both"/>
        <w:rPr>
          <w:rStyle w:val="normaltextrun"/>
          <w:rFonts w:cstheme="minorHAnsi"/>
          <w:b/>
          <w:color w:val="000000" w:themeColor="text1"/>
          <w:sz w:val="24"/>
        </w:rPr>
      </w:pPr>
      <w:r w:rsidRPr="006A36DE">
        <w:rPr>
          <w:rStyle w:val="normaltextrun"/>
          <w:rFonts w:cstheme="minorHAnsi"/>
          <w:b/>
          <w:color w:val="000000" w:themeColor="text1"/>
          <w:sz w:val="24"/>
        </w:rPr>
        <w:t xml:space="preserve">Súhrnný prehľad zmien hodnôt ukazovateľov výstupu FST v pôsobnosti MPSVR SR </w:t>
      </w:r>
    </w:p>
    <w:p w14:paraId="723AB0D4" w14:textId="77777777" w:rsidR="00E6277C" w:rsidRPr="006A36DE" w:rsidRDefault="00E6277C" w:rsidP="00E6277C">
      <w:pPr>
        <w:spacing w:after="0"/>
        <w:jc w:val="both"/>
        <w:rPr>
          <w:rStyle w:val="normaltextrun"/>
          <w:rFonts w:cstheme="minorHAnsi"/>
          <w:b/>
          <w:color w:val="000000" w:themeColor="text1"/>
          <w:sz w:val="24"/>
        </w:rPr>
      </w:pPr>
    </w:p>
    <w:p w14:paraId="30BECD3E" w14:textId="77777777" w:rsidR="00E6277C" w:rsidRPr="006A36DE" w:rsidRDefault="00E6277C" w:rsidP="00E6277C">
      <w:pPr>
        <w:rPr>
          <w:rStyle w:val="normaltextrun"/>
          <w:rFonts w:cstheme="minorHAnsi"/>
          <w:b/>
          <w:color w:val="000000" w:themeColor="text1"/>
          <w:sz w:val="24"/>
        </w:rPr>
      </w:pPr>
      <w:r w:rsidRPr="006A36DE">
        <w:rPr>
          <w:rStyle w:val="normaltextrun"/>
          <w:rFonts w:cstheme="minorHAnsi"/>
          <w:b/>
          <w:color w:val="000000" w:themeColor="text1"/>
          <w:sz w:val="24"/>
        </w:rPr>
        <w:t>Výstupové ukazovatele v gescii MPSVR SR</w:t>
      </w:r>
    </w:p>
    <w:tbl>
      <w:tblPr>
        <w:tblW w:w="140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4862"/>
        <w:gridCol w:w="1481"/>
        <w:gridCol w:w="1770"/>
        <w:gridCol w:w="1771"/>
        <w:gridCol w:w="1771"/>
        <w:gridCol w:w="1589"/>
      </w:tblGrid>
      <w:tr w:rsidR="00E6277C" w14:paraId="0B8F5907" w14:textId="77777777" w:rsidTr="00E6277C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2D48024" w14:textId="77777777" w:rsidR="00E6277C" w:rsidRDefault="00E627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Kód</w:t>
            </w: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D44BCE5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Ukazovateľ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10F7288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8A9C757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Cieľ FST (2029)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145118B8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 xml:space="preserve">Cieľ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br/>
              <w:t>MPSVR SR (2029)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062E0298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 xml:space="preserve">Nový cieľ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br/>
              <w:t>MPSVR SR (2029)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2E263A17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Rozdiel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br/>
              <w:t>MPSVR SR</w:t>
            </w:r>
          </w:p>
        </w:tc>
      </w:tr>
      <w:tr w:rsidR="00E6277C" w14:paraId="670741D1" w14:textId="77777777" w:rsidTr="00E6277C">
        <w:trPr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1EC3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EECO01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E1AD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Celkový počet účastníkov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8496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počet osôb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4710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7 523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D8C1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7 523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4BE1078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  <w:t>5 621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A8AB9D0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FF0000"/>
                <w:sz w:val="20"/>
                <w:lang w:eastAsia="sk-SK"/>
              </w:rPr>
              <w:t>-1 902</w:t>
            </w:r>
          </w:p>
        </w:tc>
      </w:tr>
    </w:tbl>
    <w:p w14:paraId="1C74E64A" w14:textId="77777777" w:rsidR="00E6277C" w:rsidRDefault="00E6277C" w:rsidP="00E6277C">
      <w:pPr>
        <w:spacing w:after="0"/>
        <w:rPr>
          <w:rStyle w:val="normaltextrun"/>
          <w:rFonts w:cstheme="minorHAnsi"/>
          <w:b/>
          <w:color w:val="000000" w:themeColor="text1"/>
        </w:rPr>
      </w:pPr>
    </w:p>
    <w:p w14:paraId="4BB365EC" w14:textId="77777777" w:rsidR="00E6277C" w:rsidRPr="006A36DE" w:rsidRDefault="00E6277C" w:rsidP="00E6277C">
      <w:pPr>
        <w:rPr>
          <w:rStyle w:val="normaltextrun"/>
          <w:rFonts w:cstheme="minorHAnsi"/>
          <w:b/>
          <w:color w:val="000000" w:themeColor="text1"/>
          <w:sz w:val="24"/>
        </w:rPr>
      </w:pPr>
      <w:r w:rsidRPr="006A36DE">
        <w:rPr>
          <w:rStyle w:val="normaltextrun"/>
          <w:rFonts w:cstheme="minorHAnsi"/>
          <w:b/>
          <w:color w:val="000000" w:themeColor="text1"/>
          <w:sz w:val="24"/>
        </w:rPr>
        <w:t xml:space="preserve">Prehľad zmien hodnôt ukazovateľov výstupu </w:t>
      </w:r>
      <w:r w:rsidRPr="006A36DE">
        <w:rPr>
          <w:rStyle w:val="normaltextrun"/>
          <w:rFonts w:cstheme="minorHAnsi"/>
          <w:b/>
          <w:sz w:val="24"/>
        </w:rPr>
        <w:t xml:space="preserve">na úrovni opatrení/aktivít FST v </w:t>
      </w:r>
      <w:r w:rsidRPr="006A36DE">
        <w:rPr>
          <w:rStyle w:val="normaltextrun"/>
          <w:rFonts w:cstheme="minorHAnsi"/>
          <w:b/>
          <w:color w:val="000000" w:themeColor="text1"/>
          <w:sz w:val="24"/>
        </w:rPr>
        <w:t>pôsobnosti MPSVR SR</w:t>
      </w:r>
    </w:p>
    <w:p w14:paraId="3C59DBB0" w14:textId="77777777" w:rsidR="00E6277C" w:rsidRDefault="00E6277C" w:rsidP="00E6277C">
      <w:pPr>
        <w:spacing w:after="0"/>
        <w:jc w:val="both"/>
      </w:pPr>
      <w:r>
        <w:rPr>
          <w:rFonts w:cstheme="minorHAnsi"/>
          <w:b/>
          <w:color w:val="000000" w:themeColor="text1"/>
        </w:rPr>
        <w:t>Opatrenie 8.3.1</w:t>
      </w:r>
      <w:r>
        <w:rPr>
          <w:rFonts w:cstheme="minorHAnsi"/>
          <w:color w:val="000000" w:themeColor="text1"/>
        </w:rPr>
        <w:t xml:space="preserve"> </w:t>
      </w:r>
      <w:r>
        <w:rPr>
          <w:rFonts w:cstheme="minorHAnsi"/>
          <w:b/>
          <w:color w:val="000000" w:themeColor="text1"/>
        </w:rPr>
        <w:t>Podpora vzdelávania, odbornej prípravy, zručností a rekvalifikácie</w:t>
      </w:r>
    </w:p>
    <w:tbl>
      <w:tblPr>
        <w:tblW w:w="14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3672"/>
        <w:gridCol w:w="1656"/>
        <w:gridCol w:w="3534"/>
        <w:gridCol w:w="1519"/>
        <w:gridCol w:w="1519"/>
        <w:gridCol w:w="1394"/>
      </w:tblGrid>
      <w:tr w:rsidR="00E6277C" w14:paraId="0882ABA7" w14:textId="77777777" w:rsidTr="00E6277C">
        <w:trPr>
          <w:trHeight w:val="3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E4DB751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Kód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67E8A19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Ukazovateľ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F84BB99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21DA03E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Oprávnené územie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05994531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 xml:space="preserve">Cieľ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br/>
              <w:t>MPSVR SR (2029)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64001408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 xml:space="preserve">Nový cieľ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br/>
              <w:t>MPSVR SR (2029)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vAlign w:val="center"/>
            <w:hideMark/>
          </w:tcPr>
          <w:p w14:paraId="720D6FB0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Rozdiel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br/>
              <w:t>MPSVR SR</w:t>
            </w:r>
          </w:p>
        </w:tc>
      </w:tr>
      <w:tr w:rsidR="00E6277C" w14:paraId="67F42118" w14:textId="77777777" w:rsidTr="00E6277C">
        <w:trPr>
          <w:trHeight w:val="327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CAC3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EECO01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4AF2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Celkový počet účastníkov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F0EC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počet osôb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3A64" w14:textId="77777777" w:rsidR="00E6277C" w:rsidRP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 w:rsidRPr="00E6277C"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TSK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F20E" w14:textId="77777777" w:rsidR="00E6277C" w:rsidRP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 w:rsidRPr="00E6277C"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4 477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822FA4C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  <w:t>1 661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0E90F12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FF0000"/>
                <w:sz w:val="20"/>
                <w:lang w:eastAsia="sk-SK"/>
              </w:rPr>
              <w:t>-2 816</w:t>
            </w:r>
          </w:p>
        </w:tc>
      </w:tr>
      <w:tr w:rsidR="00E6277C" w14:paraId="08FD2974" w14:textId="77777777" w:rsidTr="00E6277C">
        <w:trPr>
          <w:trHeight w:val="327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83B7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EECO01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CFD5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Celkový počet účastníkov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FBBD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počet osôb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67F1" w14:textId="77777777" w:rsidR="00E6277C" w:rsidRP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 w:rsidRPr="00E6277C"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KSK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39B4" w14:textId="77777777" w:rsidR="00E6277C" w:rsidRP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 w:rsidRPr="00E6277C"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1 663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6048E39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  <w:t>2 195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57D106C2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B050"/>
                <w:sz w:val="20"/>
                <w:lang w:eastAsia="sk-SK"/>
              </w:rPr>
              <w:t>532</w:t>
            </w:r>
          </w:p>
        </w:tc>
      </w:tr>
      <w:tr w:rsidR="00E6277C" w14:paraId="20EA16CE" w14:textId="77777777" w:rsidTr="00E6277C">
        <w:trPr>
          <w:trHeight w:val="327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0CF9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EECO01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9162" w14:textId="77777777" w:rsidR="00E6277C" w:rsidRDefault="00E627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Celkový počet účastníkov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5037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sk-SK"/>
              </w:rPr>
              <w:t>počet osôb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3250" w14:textId="77777777" w:rsidR="00E6277C" w:rsidRDefault="00E627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BBSK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E2DC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lang w:eastAsia="sk-SK"/>
              </w:rPr>
              <w:t>1 383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9F3C372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B050"/>
                <w:sz w:val="20"/>
                <w:lang w:eastAsia="sk-SK"/>
              </w:rPr>
              <w:t>1 765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79DEF17" w14:textId="77777777" w:rsidR="00E6277C" w:rsidRDefault="00E6277C" w:rsidP="006A36DE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0"/>
                <w:lang w:eastAsia="sk-SK"/>
              </w:rPr>
            </w:pPr>
            <w:r>
              <w:rPr>
                <w:rFonts w:eastAsia="Times New Roman" w:cstheme="minorHAnsi"/>
                <w:color w:val="00B050"/>
                <w:sz w:val="20"/>
                <w:lang w:eastAsia="sk-SK"/>
              </w:rPr>
              <w:t>382</w:t>
            </w:r>
          </w:p>
        </w:tc>
      </w:tr>
    </w:tbl>
    <w:p w14:paraId="4F79A152" w14:textId="77777777" w:rsidR="00E6277C" w:rsidRDefault="00E6277C" w:rsidP="00E6277C">
      <w:pPr>
        <w:spacing w:after="0"/>
        <w:jc w:val="both"/>
        <w:rPr>
          <w:rStyle w:val="normaltextrun"/>
          <w:rFonts w:cstheme="minorHAnsi"/>
          <w:b/>
          <w:i/>
          <w:color w:val="000000" w:themeColor="text1"/>
        </w:rPr>
      </w:pPr>
    </w:p>
    <w:p w14:paraId="082EA162" w14:textId="77777777" w:rsidR="00E6277C" w:rsidRPr="006A36DE" w:rsidRDefault="00E6277C" w:rsidP="00E6277C">
      <w:pPr>
        <w:spacing w:after="0"/>
        <w:jc w:val="both"/>
        <w:rPr>
          <w:rStyle w:val="normaltextrun"/>
          <w:rFonts w:cstheme="minorHAnsi"/>
          <w:color w:val="000000" w:themeColor="text1"/>
          <w:sz w:val="24"/>
        </w:rPr>
      </w:pPr>
      <w:r w:rsidRPr="006A36DE">
        <w:rPr>
          <w:rStyle w:val="normaltextrun"/>
          <w:rFonts w:cstheme="minorHAnsi"/>
          <w:b/>
          <w:color w:val="000000" w:themeColor="text1"/>
          <w:sz w:val="24"/>
        </w:rPr>
        <w:t>Dôvod zmeny:</w:t>
      </w:r>
      <w:r w:rsidRPr="006A36DE">
        <w:rPr>
          <w:rStyle w:val="normaltextrun"/>
          <w:rFonts w:cstheme="minorHAnsi"/>
          <w:i/>
          <w:color w:val="000000" w:themeColor="text1"/>
          <w:sz w:val="24"/>
        </w:rPr>
        <w:t xml:space="preserve"> </w:t>
      </w:r>
      <w:r w:rsidRPr="006A36DE">
        <w:rPr>
          <w:rStyle w:val="normaltextrun"/>
          <w:rFonts w:cstheme="minorHAnsi"/>
          <w:color w:val="000000" w:themeColor="text1"/>
          <w:sz w:val="24"/>
        </w:rPr>
        <w:t xml:space="preserve">Navrhujeme úpravu cieľovej hodnoty ukazovateľa </w:t>
      </w:r>
      <w:r w:rsidRPr="006A36DE">
        <w:rPr>
          <w:rStyle w:val="normaltextrun"/>
          <w:rFonts w:cstheme="minorHAnsi"/>
          <w:color w:val="000000" w:themeColor="text1"/>
          <w:sz w:val="24"/>
          <w:u w:val="single"/>
        </w:rPr>
        <w:t>EECO01</w:t>
      </w:r>
      <w:r w:rsidRPr="006A36DE">
        <w:rPr>
          <w:rStyle w:val="normaltextrun"/>
          <w:rFonts w:cstheme="minorHAnsi"/>
          <w:color w:val="000000" w:themeColor="text1"/>
          <w:sz w:val="24"/>
        </w:rPr>
        <w:t xml:space="preserve"> v kontexte už realizovaných, ako aj plánovaných intervencií. Najvýraznejší vplyv na zmenu cieľovej hodnoty tohto ukazovateľa má implementácia národného projektu „Podpora zamestnateľnosti v regióne </w:t>
      </w:r>
      <w:r w:rsidRPr="006A36DE">
        <w:rPr>
          <w:rStyle w:val="normaltextrun"/>
          <w:rFonts w:cstheme="minorHAnsi"/>
          <w:color w:val="000000" w:themeColor="text1"/>
          <w:sz w:val="24"/>
        </w:rPr>
        <w:lastRenderedPageBreak/>
        <w:t xml:space="preserve">horná Nitra II.“, ktorý má výrazne vyššie náklady na jednu podporenú osobu v porovnaní s ostatnými plánovanými intervenciami a na ktorý bol alokovaný väčší objem finančných prostriedkov, ako bolo predpokladané pri tvorbe programu. Uvedené má za následok zníženie cieľovej hodnoty ukazovateľa </w:t>
      </w:r>
      <w:r w:rsidRPr="006A36DE">
        <w:rPr>
          <w:rStyle w:val="normaltextrun"/>
          <w:rFonts w:cstheme="minorHAnsi"/>
          <w:color w:val="000000" w:themeColor="text1"/>
          <w:sz w:val="24"/>
          <w:u w:val="single"/>
        </w:rPr>
        <w:t>EECO01</w:t>
      </w:r>
      <w:r w:rsidRPr="006A36DE">
        <w:rPr>
          <w:rStyle w:val="normaltextrun"/>
          <w:rFonts w:cstheme="minorHAnsi"/>
          <w:b/>
          <w:color w:val="000000" w:themeColor="text1"/>
          <w:sz w:val="24"/>
        </w:rPr>
        <w:t>.</w:t>
      </w:r>
      <w:r w:rsidRPr="006A36DE">
        <w:rPr>
          <w:rStyle w:val="normaltextrun"/>
          <w:rFonts w:cstheme="minorHAnsi"/>
          <w:color w:val="000000" w:themeColor="text1"/>
          <w:sz w:val="24"/>
        </w:rPr>
        <w:t xml:space="preserve"> </w:t>
      </w:r>
    </w:p>
    <w:p w14:paraId="7FF1D0DD" w14:textId="77777777" w:rsidR="00E6277C" w:rsidRPr="006A36DE" w:rsidRDefault="00E6277C" w:rsidP="00E6277C">
      <w:pPr>
        <w:spacing w:after="0"/>
        <w:jc w:val="both"/>
        <w:rPr>
          <w:rStyle w:val="normaltextrun"/>
          <w:rFonts w:cstheme="minorHAnsi"/>
          <w:color w:val="000000" w:themeColor="text1"/>
          <w:sz w:val="24"/>
        </w:rPr>
      </w:pPr>
    </w:p>
    <w:p w14:paraId="7AE6AB30" w14:textId="0B3E78ED" w:rsidR="00E6277C" w:rsidRPr="00043735" w:rsidRDefault="00E6277C" w:rsidP="00E6277C">
      <w:pPr>
        <w:spacing w:after="0"/>
        <w:jc w:val="both"/>
        <w:rPr>
          <w:rStyle w:val="normaltextrun"/>
          <w:rFonts w:cstheme="minorHAnsi"/>
          <w:color w:val="000000" w:themeColor="text1"/>
          <w:sz w:val="24"/>
        </w:rPr>
      </w:pPr>
      <w:r w:rsidRPr="006A36DE">
        <w:rPr>
          <w:rStyle w:val="normaltextrun"/>
          <w:rFonts w:cstheme="minorHAnsi"/>
          <w:color w:val="000000" w:themeColor="text1"/>
          <w:sz w:val="24"/>
        </w:rPr>
        <w:t xml:space="preserve">Súčasťou návrhu je odstránenie spoločného ukazovateľa </w:t>
      </w:r>
      <w:r w:rsidRPr="006A36DE">
        <w:rPr>
          <w:rStyle w:val="normaltextrun"/>
          <w:rFonts w:cstheme="minorHAnsi"/>
          <w:color w:val="000000" w:themeColor="text1"/>
          <w:sz w:val="24"/>
          <w:u w:val="single"/>
        </w:rPr>
        <w:t>EECR03</w:t>
      </w:r>
      <w:r w:rsidRPr="006A36DE">
        <w:rPr>
          <w:rStyle w:val="normaltextrun"/>
          <w:rFonts w:cstheme="minorHAnsi"/>
          <w:color w:val="000000" w:themeColor="text1"/>
          <w:sz w:val="24"/>
        </w:rPr>
        <w:t xml:space="preserve"> a jeho nahradenie programovo špecifickým ukazovateľom </w:t>
      </w:r>
      <w:r w:rsidRPr="006A36DE">
        <w:rPr>
          <w:rStyle w:val="normaltextrun"/>
          <w:rFonts w:cstheme="minorHAnsi"/>
          <w:color w:val="000000" w:themeColor="text1"/>
          <w:sz w:val="24"/>
          <w:u w:val="single"/>
        </w:rPr>
        <w:t>SRI05</w:t>
      </w:r>
      <w:r w:rsidRPr="006A36DE">
        <w:rPr>
          <w:rStyle w:val="normaltextrun"/>
          <w:rFonts w:cstheme="minorHAnsi"/>
          <w:color w:val="000000" w:themeColor="text1"/>
          <w:sz w:val="24"/>
        </w:rPr>
        <w:t xml:space="preserve"> „</w:t>
      </w:r>
      <w:r w:rsidRPr="006A36DE">
        <w:rPr>
          <w:rStyle w:val="normaltextrun"/>
          <w:rFonts w:cstheme="minorHAnsi"/>
          <w:i/>
          <w:color w:val="000000" w:themeColor="text1"/>
          <w:sz w:val="24"/>
        </w:rPr>
        <w:t>Počet účastníkov, ktorí úspešne ukončili intervenciu</w:t>
      </w:r>
      <w:r w:rsidRPr="006A36DE">
        <w:rPr>
          <w:rStyle w:val="normaltextrun"/>
          <w:rFonts w:cstheme="minorHAnsi"/>
          <w:color w:val="000000" w:themeColor="text1"/>
          <w:sz w:val="24"/>
        </w:rPr>
        <w:t>“, ktorým je možné lepšie monitorovať realizované opatrenia. Ukazovateľ EECR03 nie je vhodný na všetky plánované opatrenia. Cieľová hodnota ukazovateľa SRI05 by bola totožná s pôvodnou cieľovou hodnotou ukazovateľa EECR0</w:t>
      </w:r>
      <w:r>
        <w:rPr>
          <w:rStyle w:val="normaltextrun"/>
          <w:rFonts w:cstheme="minorHAnsi"/>
          <w:color w:val="000000" w:themeColor="text1"/>
          <w:sz w:val="24"/>
        </w:rPr>
        <w:t>3</w:t>
      </w:r>
      <w:r w:rsidRPr="00043735">
        <w:rPr>
          <w:rStyle w:val="normaltextrun"/>
          <w:rFonts w:cstheme="minorHAnsi"/>
          <w:color w:val="000000" w:themeColor="text1"/>
          <w:sz w:val="24"/>
        </w:rPr>
        <w:t xml:space="preserve">, preto zmena nie je uvedená v tabuľkách vyššie. </w:t>
      </w:r>
    </w:p>
    <w:p w14:paraId="17E74911" w14:textId="77777777" w:rsidR="00E6277C" w:rsidRPr="00043735" w:rsidRDefault="00E6277C" w:rsidP="0059719B">
      <w:pPr>
        <w:rPr>
          <w:rFonts w:eastAsia="Calibri"/>
          <w:sz w:val="24"/>
        </w:rPr>
      </w:pPr>
    </w:p>
    <w:sectPr w:rsidR="00E6277C" w:rsidRPr="00043735" w:rsidSect="003E627A">
      <w:headerReference w:type="default" r:id="rId11"/>
      <w:footerReference w:type="default" r:id="rId12"/>
      <w:pgSz w:w="16838" w:h="11906" w:orient="landscape" w:code="9"/>
      <w:pgMar w:top="1276" w:right="1417" w:bottom="1276" w:left="1417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346FCD6" w16cid:durableId="6551FE9D"/>
  <w16cid:commentId w16cid:paraId="4A84AE83" w16cid:durableId="47A2206C"/>
  <w16cid:commentId w16cid:paraId="2D77B5EC" w16cid:durableId="31DF51D7"/>
  <w16cid:commentId w16cid:paraId="76A39567" w16cid:durableId="1E8AB077"/>
  <w16cid:commentId w16cid:paraId="7BD95C84" w16cid:durableId="28BA2F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17812" w14:textId="77777777" w:rsidR="00A17CBB" w:rsidRDefault="00A17CBB" w:rsidP="0048047D">
      <w:pPr>
        <w:spacing w:after="0" w:line="240" w:lineRule="auto"/>
      </w:pPr>
      <w:r>
        <w:separator/>
      </w:r>
    </w:p>
  </w:endnote>
  <w:endnote w:type="continuationSeparator" w:id="0">
    <w:p w14:paraId="711B6395" w14:textId="77777777" w:rsidR="00A17CBB" w:rsidRDefault="00A17CBB" w:rsidP="0048047D">
      <w:pPr>
        <w:spacing w:after="0" w:line="240" w:lineRule="auto"/>
      </w:pPr>
      <w:r>
        <w:continuationSeparator/>
      </w:r>
    </w:p>
  </w:endnote>
  <w:endnote w:type="continuationNotice" w:id="1">
    <w:p w14:paraId="1901C481" w14:textId="77777777" w:rsidR="00A17CBB" w:rsidRDefault="00A17C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54039"/>
      <w:docPartObj>
        <w:docPartGallery w:val="Page Numbers (Bottom of Page)"/>
        <w:docPartUnique/>
      </w:docPartObj>
    </w:sdtPr>
    <w:sdtEndPr/>
    <w:sdtContent>
      <w:p w14:paraId="335EB943" w14:textId="01B98A94" w:rsidR="00A17CBB" w:rsidRDefault="00A17CB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EC9">
          <w:rPr>
            <w:noProof/>
          </w:rPr>
          <w:t>3</w:t>
        </w:r>
        <w:r>
          <w:fldChar w:fldCharType="end"/>
        </w:r>
      </w:p>
    </w:sdtContent>
  </w:sdt>
  <w:p w14:paraId="566287D9" w14:textId="77777777" w:rsidR="00A17CBB" w:rsidRDefault="00A17C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E1700" w14:textId="77777777" w:rsidR="00A17CBB" w:rsidRDefault="00A17CBB" w:rsidP="0048047D">
      <w:pPr>
        <w:spacing w:after="0" w:line="240" w:lineRule="auto"/>
      </w:pPr>
      <w:r>
        <w:separator/>
      </w:r>
    </w:p>
  </w:footnote>
  <w:footnote w:type="continuationSeparator" w:id="0">
    <w:p w14:paraId="2CF058A5" w14:textId="77777777" w:rsidR="00A17CBB" w:rsidRDefault="00A17CBB" w:rsidP="0048047D">
      <w:pPr>
        <w:spacing w:after="0" w:line="240" w:lineRule="auto"/>
      </w:pPr>
      <w:r>
        <w:continuationSeparator/>
      </w:r>
    </w:p>
  </w:footnote>
  <w:footnote w:type="continuationNotice" w:id="1">
    <w:p w14:paraId="6ABE06F1" w14:textId="77777777" w:rsidR="00A17CBB" w:rsidRDefault="00A17C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A1868" w14:textId="12B2C8CB" w:rsidR="00A17CBB" w:rsidRDefault="00A17CBB" w:rsidP="001009B8">
    <w:pPr>
      <w:pStyle w:val="Hlavika"/>
      <w:ind w:firstLine="1701"/>
    </w:pPr>
    <w:r w:rsidRPr="009F4B69">
      <w:rPr>
        <w:rFonts w:ascii="Times New Roman" w:hAnsi="Times New Roman" w:cs="Times New Roman"/>
        <w:noProof/>
        <w:color w:val="1F497D"/>
        <w:sz w:val="24"/>
        <w:szCs w:val="24"/>
        <w:lang w:eastAsia="sk-SK"/>
      </w:rPr>
      <w:drawing>
        <wp:anchor distT="0" distB="0" distL="114300" distR="114300" simplePos="0" relativeHeight="251658241" behindDoc="1" locked="0" layoutInCell="1" allowOverlap="1" wp14:anchorId="7888D7D8" wp14:editId="2C815B0C">
          <wp:simplePos x="0" y="0"/>
          <wp:positionH relativeFrom="margin">
            <wp:posOffset>6999713</wp:posOffset>
          </wp:positionH>
          <wp:positionV relativeFrom="paragraph">
            <wp:posOffset>-1270</wp:posOffset>
          </wp:positionV>
          <wp:extent cx="1633855" cy="351155"/>
          <wp:effectExtent l="0" t="0" r="4445" b="0"/>
          <wp:wrapNone/>
          <wp:docPr id="5" name="Obrázok 5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4950" name="Obrázok 2" descr="Obrázok, na ktorom je písmo, grafika, snímka obrazovky, grafický dizajn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855" cy="351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4B69">
      <w:rPr>
        <w:rFonts w:ascii="Times New Roman" w:hAnsi="Times New Roman" w:cs="Times New Roman"/>
        <w:noProof/>
        <w:color w:val="1F497D"/>
        <w:sz w:val="24"/>
        <w:szCs w:val="24"/>
        <w:lang w:eastAsia="sk-SK"/>
      </w:rPr>
      <w:drawing>
        <wp:anchor distT="0" distB="0" distL="114300" distR="114300" simplePos="0" relativeHeight="251658240" behindDoc="0" locked="0" layoutInCell="1" allowOverlap="1" wp14:anchorId="41AA2836" wp14:editId="536E662A">
          <wp:simplePos x="0" y="0"/>
          <wp:positionH relativeFrom="column">
            <wp:posOffset>-262700</wp:posOffset>
          </wp:positionH>
          <wp:positionV relativeFrom="paragraph">
            <wp:posOffset>-72390</wp:posOffset>
          </wp:positionV>
          <wp:extent cx="1852295" cy="426720"/>
          <wp:effectExtent l="0" t="0" r="0" b="0"/>
          <wp:wrapNone/>
          <wp:docPr id="6" name="Obrázok 1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303382" name="Obrázok 1" descr="Obrázok, na ktorom je snímka obrazovky, písmo, elektrická modrá, modrá majorelle&#10;&#10;Automaticky generovaný popi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295" cy="4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975AF1" w14:textId="77777777" w:rsidR="00A17CBB" w:rsidRDefault="00A17CBB" w:rsidP="001009B8">
    <w:pPr>
      <w:pStyle w:val="Hlavika"/>
      <w:ind w:firstLine="1701"/>
    </w:pPr>
  </w:p>
  <w:p w14:paraId="7E3D71F0" w14:textId="77777777" w:rsidR="00A17CBB" w:rsidRDefault="00A17CBB" w:rsidP="001009B8">
    <w:pPr>
      <w:pStyle w:val="Hlavika"/>
      <w:ind w:firstLine="170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87BE0"/>
    <w:multiLevelType w:val="hybridMultilevel"/>
    <w:tmpl w:val="B4FA607C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D47D5"/>
    <w:multiLevelType w:val="hybridMultilevel"/>
    <w:tmpl w:val="F4367CB6"/>
    <w:lvl w:ilvl="0" w:tplc="B406BF2A">
      <w:start w:val="1"/>
      <w:numFmt w:val="upperLetter"/>
      <w:lvlText w:val="%1)"/>
      <w:lvlJc w:val="left"/>
      <w:pPr>
        <w:ind w:left="720" w:hanging="360"/>
      </w:pPr>
    </w:lvl>
    <w:lvl w:ilvl="1" w:tplc="34561C38">
      <w:start w:val="1"/>
      <w:numFmt w:val="lowerLetter"/>
      <w:lvlText w:val="%2."/>
      <w:lvlJc w:val="left"/>
      <w:pPr>
        <w:ind w:left="1440" w:hanging="360"/>
      </w:pPr>
    </w:lvl>
    <w:lvl w:ilvl="2" w:tplc="D2465104">
      <w:start w:val="1"/>
      <w:numFmt w:val="lowerRoman"/>
      <w:lvlText w:val="%3."/>
      <w:lvlJc w:val="right"/>
      <w:pPr>
        <w:ind w:left="2160" w:hanging="180"/>
      </w:pPr>
    </w:lvl>
    <w:lvl w:ilvl="3" w:tplc="68E23C74">
      <w:start w:val="1"/>
      <w:numFmt w:val="decimal"/>
      <w:lvlText w:val="%4."/>
      <w:lvlJc w:val="left"/>
      <w:pPr>
        <w:ind w:left="2880" w:hanging="360"/>
      </w:pPr>
    </w:lvl>
    <w:lvl w:ilvl="4" w:tplc="A94C58A0">
      <w:start w:val="1"/>
      <w:numFmt w:val="lowerLetter"/>
      <w:lvlText w:val="%5."/>
      <w:lvlJc w:val="left"/>
      <w:pPr>
        <w:ind w:left="3600" w:hanging="360"/>
      </w:pPr>
    </w:lvl>
    <w:lvl w:ilvl="5" w:tplc="764A5178">
      <w:start w:val="1"/>
      <w:numFmt w:val="lowerRoman"/>
      <w:lvlText w:val="%6."/>
      <w:lvlJc w:val="right"/>
      <w:pPr>
        <w:ind w:left="4320" w:hanging="180"/>
      </w:pPr>
    </w:lvl>
    <w:lvl w:ilvl="6" w:tplc="E00A9D20">
      <w:start w:val="1"/>
      <w:numFmt w:val="decimal"/>
      <w:lvlText w:val="%7."/>
      <w:lvlJc w:val="left"/>
      <w:pPr>
        <w:ind w:left="5040" w:hanging="360"/>
      </w:pPr>
    </w:lvl>
    <w:lvl w:ilvl="7" w:tplc="71B25CF2">
      <w:start w:val="1"/>
      <w:numFmt w:val="lowerLetter"/>
      <w:lvlText w:val="%8."/>
      <w:lvlJc w:val="left"/>
      <w:pPr>
        <w:ind w:left="5760" w:hanging="360"/>
      </w:pPr>
    </w:lvl>
    <w:lvl w:ilvl="8" w:tplc="35AEE3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80495"/>
    <w:multiLevelType w:val="hybridMultilevel"/>
    <w:tmpl w:val="CC5A4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267D5"/>
    <w:multiLevelType w:val="hybridMultilevel"/>
    <w:tmpl w:val="3B4E9C54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83AB1"/>
    <w:multiLevelType w:val="hybridMultilevel"/>
    <w:tmpl w:val="CBC60492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0B"/>
    <w:rsid w:val="00002E57"/>
    <w:rsid w:val="00005B22"/>
    <w:rsid w:val="00032681"/>
    <w:rsid w:val="000347B9"/>
    <w:rsid w:val="00043735"/>
    <w:rsid w:val="000717BD"/>
    <w:rsid w:val="000779B0"/>
    <w:rsid w:val="00085D9D"/>
    <w:rsid w:val="000906BE"/>
    <w:rsid w:val="00096819"/>
    <w:rsid w:val="000C038A"/>
    <w:rsid w:val="000C180D"/>
    <w:rsid w:val="000D5F84"/>
    <w:rsid w:val="000F4284"/>
    <w:rsid w:val="00100304"/>
    <w:rsid w:val="001009B8"/>
    <w:rsid w:val="001061FC"/>
    <w:rsid w:val="00114207"/>
    <w:rsid w:val="001162A0"/>
    <w:rsid w:val="001228C3"/>
    <w:rsid w:val="00126F64"/>
    <w:rsid w:val="00131A04"/>
    <w:rsid w:val="00155B0E"/>
    <w:rsid w:val="001572D2"/>
    <w:rsid w:val="00160AB6"/>
    <w:rsid w:val="00162BF0"/>
    <w:rsid w:val="00166400"/>
    <w:rsid w:val="00172176"/>
    <w:rsid w:val="00174D36"/>
    <w:rsid w:val="00182299"/>
    <w:rsid w:val="00184799"/>
    <w:rsid w:val="001A49C8"/>
    <w:rsid w:val="001A7C23"/>
    <w:rsid w:val="001C71D9"/>
    <w:rsid w:val="001D3C20"/>
    <w:rsid w:val="001D50F1"/>
    <w:rsid w:val="001E3E62"/>
    <w:rsid w:val="001E4A36"/>
    <w:rsid w:val="001E4DE2"/>
    <w:rsid w:val="001F24E0"/>
    <w:rsid w:val="002115F8"/>
    <w:rsid w:val="0021213C"/>
    <w:rsid w:val="00213803"/>
    <w:rsid w:val="0021458A"/>
    <w:rsid w:val="00221BA0"/>
    <w:rsid w:val="00225143"/>
    <w:rsid w:val="00245510"/>
    <w:rsid w:val="0024646E"/>
    <w:rsid w:val="0025699B"/>
    <w:rsid w:val="00257521"/>
    <w:rsid w:val="00261229"/>
    <w:rsid w:val="0026638D"/>
    <w:rsid w:val="00275852"/>
    <w:rsid w:val="002A3A68"/>
    <w:rsid w:val="002B3DD5"/>
    <w:rsid w:val="002C3274"/>
    <w:rsid w:val="002C4F82"/>
    <w:rsid w:val="002C7FFE"/>
    <w:rsid w:val="002D319C"/>
    <w:rsid w:val="002D7E40"/>
    <w:rsid w:val="0030225E"/>
    <w:rsid w:val="00305301"/>
    <w:rsid w:val="00306E0E"/>
    <w:rsid w:val="00322AAD"/>
    <w:rsid w:val="00330E77"/>
    <w:rsid w:val="003312EE"/>
    <w:rsid w:val="0033732B"/>
    <w:rsid w:val="003502DD"/>
    <w:rsid w:val="003645B0"/>
    <w:rsid w:val="00391680"/>
    <w:rsid w:val="003B0EED"/>
    <w:rsid w:val="003B41D9"/>
    <w:rsid w:val="003C3745"/>
    <w:rsid w:val="003C75B4"/>
    <w:rsid w:val="003E058F"/>
    <w:rsid w:val="003E2463"/>
    <w:rsid w:val="003E627A"/>
    <w:rsid w:val="003F0CF9"/>
    <w:rsid w:val="00410F1D"/>
    <w:rsid w:val="00417B5C"/>
    <w:rsid w:val="00434788"/>
    <w:rsid w:val="00436A10"/>
    <w:rsid w:val="004703F1"/>
    <w:rsid w:val="0048047D"/>
    <w:rsid w:val="00492204"/>
    <w:rsid w:val="00492B37"/>
    <w:rsid w:val="004B2C33"/>
    <w:rsid w:val="004C7C6E"/>
    <w:rsid w:val="004D0F1E"/>
    <w:rsid w:val="004F2EA9"/>
    <w:rsid w:val="00501160"/>
    <w:rsid w:val="00514258"/>
    <w:rsid w:val="00517AD5"/>
    <w:rsid w:val="00523B0F"/>
    <w:rsid w:val="00525E3A"/>
    <w:rsid w:val="00534FDC"/>
    <w:rsid w:val="005376B5"/>
    <w:rsid w:val="005411BC"/>
    <w:rsid w:val="005448B4"/>
    <w:rsid w:val="00545702"/>
    <w:rsid w:val="00546B72"/>
    <w:rsid w:val="00550B4D"/>
    <w:rsid w:val="00550D81"/>
    <w:rsid w:val="0056637E"/>
    <w:rsid w:val="00567729"/>
    <w:rsid w:val="0057186B"/>
    <w:rsid w:val="00573025"/>
    <w:rsid w:val="005841B7"/>
    <w:rsid w:val="00590617"/>
    <w:rsid w:val="0059719B"/>
    <w:rsid w:val="005B0D41"/>
    <w:rsid w:val="005B64FF"/>
    <w:rsid w:val="005D0075"/>
    <w:rsid w:val="005F521D"/>
    <w:rsid w:val="005F5866"/>
    <w:rsid w:val="00627367"/>
    <w:rsid w:val="00630E4F"/>
    <w:rsid w:val="00631750"/>
    <w:rsid w:val="00665CFD"/>
    <w:rsid w:val="00674206"/>
    <w:rsid w:val="00692AD9"/>
    <w:rsid w:val="00697AE5"/>
    <w:rsid w:val="006A36DE"/>
    <w:rsid w:val="006A433E"/>
    <w:rsid w:val="006A4676"/>
    <w:rsid w:val="006B3150"/>
    <w:rsid w:val="006C4F4E"/>
    <w:rsid w:val="006D0011"/>
    <w:rsid w:val="006D6F09"/>
    <w:rsid w:val="006D74CA"/>
    <w:rsid w:val="006E0261"/>
    <w:rsid w:val="006E3005"/>
    <w:rsid w:val="006F35B2"/>
    <w:rsid w:val="006F3BCA"/>
    <w:rsid w:val="00701DEC"/>
    <w:rsid w:val="00704EC9"/>
    <w:rsid w:val="0070539F"/>
    <w:rsid w:val="007335A3"/>
    <w:rsid w:val="00733F6A"/>
    <w:rsid w:val="00735109"/>
    <w:rsid w:val="007504B2"/>
    <w:rsid w:val="00751B91"/>
    <w:rsid w:val="00754848"/>
    <w:rsid w:val="00756601"/>
    <w:rsid w:val="00756B94"/>
    <w:rsid w:val="00760677"/>
    <w:rsid w:val="00762147"/>
    <w:rsid w:val="00762F2F"/>
    <w:rsid w:val="007771EF"/>
    <w:rsid w:val="00782124"/>
    <w:rsid w:val="007D0738"/>
    <w:rsid w:val="007E3021"/>
    <w:rsid w:val="007E3726"/>
    <w:rsid w:val="0082374C"/>
    <w:rsid w:val="00824C90"/>
    <w:rsid w:val="00843125"/>
    <w:rsid w:val="0084350B"/>
    <w:rsid w:val="00857B97"/>
    <w:rsid w:val="00858EDC"/>
    <w:rsid w:val="008D44B1"/>
    <w:rsid w:val="009042B6"/>
    <w:rsid w:val="0090437D"/>
    <w:rsid w:val="00905396"/>
    <w:rsid w:val="0091405C"/>
    <w:rsid w:val="00940CFF"/>
    <w:rsid w:val="00951F63"/>
    <w:rsid w:val="00974BCD"/>
    <w:rsid w:val="00982320"/>
    <w:rsid w:val="009826C4"/>
    <w:rsid w:val="009C688F"/>
    <w:rsid w:val="009E03C9"/>
    <w:rsid w:val="009E4C86"/>
    <w:rsid w:val="009F57C5"/>
    <w:rsid w:val="00A0305C"/>
    <w:rsid w:val="00A139A0"/>
    <w:rsid w:val="00A17CBB"/>
    <w:rsid w:val="00A511B0"/>
    <w:rsid w:val="00A520AE"/>
    <w:rsid w:val="00A53826"/>
    <w:rsid w:val="00A56FE8"/>
    <w:rsid w:val="00A600B9"/>
    <w:rsid w:val="00A654E7"/>
    <w:rsid w:val="00A665E5"/>
    <w:rsid w:val="00A75C5E"/>
    <w:rsid w:val="00A95089"/>
    <w:rsid w:val="00AC0A6F"/>
    <w:rsid w:val="00AC77CB"/>
    <w:rsid w:val="00AD6993"/>
    <w:rsid w:val="00AF2305"/>
    <w:rsid w:val="00B03763"/>
    <w:rsid w:val="00B05108"/>
    <w:rsid w:val="00B1104A"/>
    <w:rsid w:val="00B139E4"/>
    <w:rsid w:val="00B254C6"/>
    <w:rsid w:val="00B466C8"/>
    <w:rsid w:val="00B54E83"/>
    <w:rsid w:val="00B909AF"/>
    <w:rsid w:val="00BA47F4"/>
    <w:rsid w:val="00BB16D6"/>
    <w:rsid w:val="00BB2AAB"/>
    <w:rsid w:val="00BC095D"/>
    <w:rsid w:val="00BC407D"/>
    <w:rsid w:val="00BD478C"/>
    <w:rsid w:val="00BF0D0D"/>
    <w:rsid w:val="00BF33EC"/>
    <w:rsid w:val="00C35D85"/>
    <w:rsid w:val="00C443DF"/>
    <w:rsid w:val="00C543EF"/>
    <w:rsid w:val="00C739A7"/>
    <w:rsid w:val="00C77F0B"/>
    <w:rsid w:val="00C81311"/>
    <w:rsid w:val="00C93229"/>
    <w:rsid w:val="00CA2050"/>
    <w:rsid w:val="00CA7442"/>
    <w:rsid w:val="00CB6FEE"/>
    <w:rsid w:val="00CE43F4"/>
    <w:rsid w:val="00D11FBD"/>
    <w:rsid w:val="00D18AA7"/>
    <w:rsid w:val="00D2537B"/>
    <w:rsid w:val="00D46CBE"/>
    <w:rsid w:val="00D74925"/>
    <w:rsid w:val="00D75A84"/>
    <w:rsid w:val="00D84689"/>
    <w:rsid w:val="00D93C91"/>
    <w:rsid w:val="00D94ADD"/>
    <w:rsid w:val="00DC219F"/>
    <w:rsid w:val="00DC346F"/>
    <w:rsid w:val="00DD6509"/>
    <w:rsid w:val="00E04895"/>
    <w:rsid w:val="00E06679"/>
    <w:rsid w:val="00E070E7"/>
    <w:rsid w:val="00E120F9"/>
    <w:rsid w:val="00E17704"/>
    <w:rsid w:val="00E36FB5"/>
    <w:rsid w:val="00E422F3"/>
    <w:rsid w:val="00E50091"/>
    <w:rsid w:val="00E62050"/>
    <w:rsid w:val="00E6277C"/>
    <w:rsid w:val="00E627D8"/>
    <w:rsid w:val="00E62FFD"/>
    <w:rsid w:val="00E82B77"/>
    <w:rsid w:val="00E9266C"/>
    <w:rsid w:val="00EC797C"/>
    <w:rsid w:val="00ED2772"/>
    <w:rsid w:val="00ED7FF9"/>
    <w:rsid w:val="00EE56C9"/>
    <w:rsid w:val="00F01D27"/>
    <w:rsid w:val="00F15ACE"/>
    <w:rsid w:val="00F31801"/>
    <w:rsid w:val="00F501F6"/>
    <w:rsid w:val="00F64F48"/>
    <w:rsid w:val="00FB4097"/>
    <w:rsid w:val="00FB6B4C"/>
    <w:rsid w:val="00FC2DD1"/>
    <w:rsid w:val="00FC3E5F"/>
    <w:rsid w:val="00FC7265"/>
    <w:rsid w:val="00FD5B0E"/>
    <w:rsid w:val="00FE3941"/>
    <w:rsid w:val="01C3808B"/>
    <w:rsid w:val="02330683"/>
    <w:rsid w:val="0252189E"/>
    <w:rsid w:val="028ABC2D"/>
    <w:rsid w:val="031193A5"/>
    <w:rsid w:val="035F7EEB"/>
    <w:rsid w:val="03692243"/>
    <w:rsid w:val="03F94006"/>
    <w:rsid w:val="054FB433"/>
    <w:rsid w:val="06C97279"/>
    <w:rsid w:val="06F4EEEF"/>
    <w:rsid w:val="0771B8D2"/>
    <w:rsid w:val="081AAB21"/>
    <w:rsid w:val="082A7926"/>
    <w:rsid w:val="08422C8A"/>
    <w:rsid w:val="09715CD6"/>
    <w:rsid w:val="09D3178A"/>
    <w:rsid w:val="0A0A0E3E"/>
    <w:rsid w:val="0B13E61D"/>
    <w:rsid w:val="0BA1892F"/>
    <w:rsid w:val="0BDFAEE3"/>
    <w:rsid w:val="0C248D95"/>
    <w:rsid w:val="0C2A3225"/>
    <w:rsid w:val="0C43B4C4"/>
    <w:rsid w:val="0CFA55D3"/>
    <w:rsid w:val="0D685AC3"/>
    <w:rsid w:val="0D72B409"/>
    <w:rsid w:val="0E04C442"/>
    <w:rsid w:val="0E161063"/>
    <w:rsid w:val="0E4F81E6"/>
    <w:rsid w:val="0E9979FE"/>
    <w:rsid w:val="10C75BF8"/>
    <w:rsid w:val="10ECB9B4"/>
    <w:rsid w:val="1115D1F9"/>
    <w:rsid w:val="11331CC1"/>
    <w:rsid w:val="113A5C63"/>
    <w:rsid w:val="119A7152"/>
    <w:rsid w:val="120B1B73"/>
    <w:rsid w:val="1280087E"/>
    <w:rsid w:val="12B07F86"/>
    <w:rsid w:val="12DBEB8E"/>
    <w:rsid w:val="12E7BB45"/>
    <w:rsid w:val="137A744B"/>
    <w:rsid w:val="137F1F6A"/>
    <w:rsid w:val="13CAB182"/>
    <w:rsid w:val="147B4BE4"/>
    <w:rsid w:val="1512AAC9"/>
    <w:rsid w:val="151CE713"/>
    <w:rsid w:val="1598690B"/>
    <w:rsid w:val="15F3BB93"/>
    <w:rsid w:val="1629E2D2"/>
    <w:rsid w:val="16461E86"/>
    <w:rsid w:val="16727E14"/>
    <w:rsid w:val="1709FCA5"/>
    <w:rsid w:val="178F2E7D"/>
    <w:rsid w:val="18363770"/>
    <w:rsid w:val="184AF95C"/>
    <w:rsid w:val="18AAC9B3"/>
    <w:rsid w:val="19131780"/>
    <w:rsid w:val="19A804DA"/>
    <w:rsid w:val="19F1572B"/>
    <w:rsid w:val="1A5AF2D9"/>
    <w:rsid w:val="1A80F0D3"/>
    <w:rsid w:val="1A94A05C"/>
    <w:rsid w:val="1AE87C3C"/>
    <w:rsid w:val="1BC3DCA4"/>
    <w:rsid w:val="1BE151AD"/>
    <w:rsid w:val="1C402F40"/>
    <w:rsid w:val="1C4B0E94"/>
    <w:rsid w:val="1CDFBDC2"/>
    <w:rsid w:val="1D137929"/>
    <w:rsid w:val="1D2C5DC7"/>
    <w:rsid w:val="1D44B5A7"/>
    <w:rsid w:val="1D8D7E3A"/>
    <w:rsid w:val="1DC5CB18"/>
    <w:rsid w:val="1E2B513D"/>
    <w:rsid w:val="1E6D442D"/>
    <w:rsid w:val="1E9AD709"/>
    <w:rsid w:val="1EADE859"/>
    <w:rsid w:val="1EEA0FB9"/>
    <w:rsid w:val="1F85D6E4"/>
    <w:rsid w:val="1FBDE0D7"/>
    <w:rsid w:val="206EDB12"/>
    <w:rsid w:val="20D362C3"/>
    <w:rsid w:val="21105E7F"/>
    <w:rsid w:val="21A8E331"/>
    <w:rsid w:val="21C37175"/>
    <w:rsid w:val="21E12683"/>
    <w:rsid w:val="21F59F0A"/>
    <w:rsid w:val="222C5D70"/>
    <w:rsid w:val="2272FABC"/>
    <w:rsid w:val="2281F1F0"/>
    <w:rsid w:val="2286BB6A"/>
    <w:rsid w:val="22E51BB6"/>
    <w:rsid w:val="2308B5FC"/>
    <w:rsid w:val="23A0B71A"/>
    <w:rsid w:val="23B85DB3"/>
    <w:rsid w:val="246802AB"/>
    <w:rsid w:val="2492CDC7"/>
    <w:rsid w:val="25041674"/>
    <w:rsid w:val="25696CA8"/>
    <w:rsid w:val="25D1CA7C"/>
    <w:rsid w:val="26734243"/>
    <w:rsid w:val="268502AB"/>
    <w:rsid w:val="2792DA32"/>
    <w:rsid w:val="27F85162"/>
    <w:rsid w:val="2839C94D"/>
    <w:rsid w:val="28807A07"/>
    <w:rsid w:val="28895EF2"/>
    <w:rsid w:val="2941804A"/>
    <w:rsid w:val="29498085"/>
    <w:rsid w:val="2998FAA5"/>
    <w:rsid w:val="29C86F25"/>
    <w:rsid w:val="2A010ED6"/>
    <w:rsid w:val="2A0EF5B0"/>
    <w:rsid w:val="2A6F6F4A"/>
    <w:rsid w:val="2AA6907B"/>
    <w:rsid w:val="2AB84468"/>
    <w:rsid w:val="2AFB736B"/>
    <w:rsid w:val="2B0180F0"/>
    <w:rsid w:val="2B655DF1"/>
    <w:rsid w:val="2B97F8FB"/>
    <w:rsid w:val="2CF814AC"/>
    <w:rsid w:val="2CF8B31A"/>
    <w:rsid w:val="2D88492A"/>
    <w:rsid w:val="2E0D1145"/>
    <w:rsid w:val="2F122A11"/>
    <w:rsid w:val="2F7A82B5"/>
    <w:rsid w:val="2FBF831F"/>
    <w:rsid w:val="2FDC94C7"/>
    <w:rsid w:val="309418CB"/>
    <w:rsid w:val="314563B4"/>
    <w:rsid w:val="31E8C7E9"/>
    <w:rsid w:val="31ED3899"/>
    <w:rsid w:val="32D7B4B5"/>
    <w:rsid w:val="33502D01"/>
    <w:rsid w:val="3352FA29"/>
    <w:rsid w:val="33830759"/>
    <w:rsid w:val="33E1EE89"/>
    <w:rsid w:val="341A8A34"/>
    <w:rsid w:val="343CEDEE"/>
    <w:rsid w:val="34F1FA07"/>
    <w:rsid w:val="35333059"/>
    <w:rsid w:val="35B65AED"/>
    <w:rsid w:val="35C8C75B"/>
    <w:rsid w:val="36F01170"/>
    <w:rsid w:val="370D92F4"/>
    <w:rsid w:val="3740E32B"/>
    <w:rsid w:val="37A3CDBC"/>
    <w:rsid w:val="3811502C"/>
    <w:rsid w:val="38A62D3F"/>
    <w:rsid w:val="38BBE2AF"/>
    <w:rsid w:val="38ED9AC4"/>
    <w:rsid w:val="39097EF5"/>
    <w:rsid w:val="3970FADB"/>
    <w:rsid w:val="39D6D74A"/>
    <w:rsid w:val="3A3D6A4A"/>
    <w:rsid w:val="3AFB3805"/>
    <w:rsid w:val="3B1A9CB1"/>
    <w:rsid w:val="3B5D76AF"/>
    <w:rsid w:val="3C9F7FD3"/>
    <w:rsid w:val="3CE4148C"/>
    <w:rsid w:val="3D04E87E"/>
    <w:rsid w:val="3D17E9B9"/>
    <w:rsid w:val="3D3F25F9"/>
    <w:rsid w:val="3D726BD7"/>
    <w:rsid w:val="3D77412E"/>
    <w:rsid w:val="3D7CC2A5"/>
    <w:rsid w:val="3E0E54D3"/>
    <w:rsid w:val="3E0F25FC"/>
    <w:rsid w:val="3E8314F8"/>
    <w:rsid w:val="3F6A089B"/>
    <w:rsid w:val="3F8BA1C0"/>
    <w:rsid w:val="3FAE8BAF"/>
    <w:rsid w:val="3FAE9D44"/>
    <w:rsid w:val="4024D437"/>
    <w:rsid w:val="40AE2585"/>
    <w:rsid w:val="413A0252"/>
    <w:rsid w:val="427F2EAC"/>
    <w:rsid w:val="4331FBBA"/>
    <w:rsid w:val="439CBC1B"/>
    <w:rsid w:val="44748335"/>
    <w:rsid w:val="4499E508"/>
    <w:rsid w:val="44DCEF55"/>
    <w:rsid w:val="4516A95C"/>
    <w:rsid w:val="453CAA66"/>
    <w:rsid w:val="45867954"/>
    <w:rsid w:val="459D8C5A"/>
    <w:rsid w:val="45A746E4"/>
    <w:rsid w:val="460CD591"/>
    <w:rsid w:val="4681ED05"/>
    <w:rsid w:val="47157C3A"/>
    <w:rsid w:val="47204D70"/>
    <w:rsid w:val="474163D7"/>
    <w:rsid w:val="478594DB"/>
    <w:rsid w:val="47D79EE0"/>
    <w:rsid w:val="4812308A"/>
    <w:rsid w:val="49039E99"/>
    <w:rsid w:val="4911752B"/>
    <w:rsid w:val="49236228"/>
    <w:rsid w:val="4974424F"/>
    <w:rsid w:val="497B0A86"/>
    <w:rsid w:val="49D8584F"/>
    <w:rsid w:val="4A1A1B59"/>
    <w:rsid w:val="4A6F7867"/>
    <w:rsid w:val="4AB25609"/>
    <w:rsid w:val="4ACB33E7"/>
    <w:rsid w:val="4B638B85"/>
    <w:rsid w:val="4BB3069A"/>
    <w:rsid w:val="4D1F570E"/>
    <w:rsid w:val="4D953A0F"/>
    <w:rsid w:val="4DBF6363"/>
    <w:rsid w:val="4E022E8C"/>
    <w:rsid w:val="4E693849"/>
    <w:rsid w:val="4EA73880"/>
    <w:rsid w:val="4EF4FB2D"/>
    <w:rsid w:val="4F9CFEFD"/>
    <w:rsid w:val="50461611"/>
    <w:rsid w:val="50621164"/>
    <w:rsid w:val="508F94B9"/>
    <w:rsid w:val="50DA0825"/>
    <w:rsid w:val="5186BBAD"/>
    <w:rsid w:val="51DFF913"/>
    <w:rsid w:val="51E1F59C"/>
    <w:rsid w:val="52122C23"/>
    <w:rsid w:val="5282B792"/>
    <w:rsid w:val="52885359"/>
    <w:rsid w:val="533DD7FE"/>
    <w:rsid w:val="53DFFAAB"/>
    <w:rsid w:val="54311BD3"/>
    <w:rsid w:val="543B3BA3"/>
    <w:rsid w:val="5470DFAB"/>
    <w:rsid w:val="54754ED0"/>
    <w:rsid w:val="5590085A"/>
    <w:rsid w:val="56301F47"/>
    <w:rsid w:val="56749785"/>
    <w:rsid w:val="57117ED7"/>
    <w:rsid w:val="576F6656"/>
    <w:rsid w:val="582D9E8B"/>
    <w:rsid w:val="5846BACA"/>
    <w:rsid w:val="58C989CE"/>
    <w:rsid w:val="58E69732"/>
    <w:rsid w:val="59114927"/>
    <w:rsid w:val="5922BA2F"/>
    <w:rsid w:val="59A9F093"/>
    <w:rsid w:val="59E09293"/>
    <w:rsid w:val="5A01FCC2"/>
    <w:rsid w:val="5A25CFBD"/>
    <w:rsid w:val="5ABED032"/>
    <w:rsid w:val="5BD1D7EA"/>
    <w:rsid w:val="5C18DFA4"/>
    <w:rsid w:val="5C3635A1"/>
    <w:rsid w:val="5C46A618"/>
    <w:rsid w:val="5C8F0F72"/>
    <w:rsid w:val="5D2388AD"/>
    <w:rsid w:val="5DD9BBCB"/>
    <w:rsid w:val="5DF0BF02"/>
    <w:rsid w:val="5E5C8B97"/>
    <w:rsid w:val="5EDF18A4"/>
    <w:rsid w:val="600845FC"/>
    <w:rsid w:val="6135C057"/>
    <w:rsid w:val="613E0564"/>
    <w:rsid w:val="6167A265"/>
    <w:rsid w:val="61880255"/>
    <w:rsid w:val="621AC4D6"/>
    <w:rsid w:val="63409797"/>
    <w:rsid w:val="639F3531"/>
    <w:rsid w:val="63D09387"/>
    <w:rsid w:val="6442CA66"/>
    <w:rsid w:val="64556AF1"/>
    <w:rsid w:val="65914369"/>
    <w:rsid w:val="66262C77"/>
    <w:rsid w:val="6626A365"/>
    <w:rsid w:val="6639A44B"/>
    <w:rsid w:val="666FC75F"/>
    <w:rsid w:val="66BC537C"/>
    <w:rsid w:val="66C3CB89"/>
    <w:rsid w:val="67455463"/>
    <w:rsid w:val="68016596"/>
    <w:rsid w:val="6811A729"/>
    <w:rsid w:val="6874EFCB"/>
    <w:rsid w:val="68B4B0AD"/>
    <w:rsid w:val="68BC5DAE"/>
    <w:rsid w:val="690C0FAB"/>
    <w:rsid w:val="6915D5B0"/>
    <w:rsid w:val="69284E74"/>
    <w:rsid w:val="6A04D31E"/>
    <w:rsid w:val="6A3FF504"/>
    <w:rsid w:val="6A72FA1B"/>
    <w:rsid w:val="6BC60A48"/>
    <w:rsid w:val="6BCFABAE"/>
    <w:rsid w:val="6C0E4399"/>
    <w:rsid w:val="6C10E81E"/>
    <w:rsid w:val="6C3358D6"/>
    <w:rsid w:val="6C83B672"/>
    <w:rsid w:val="6CA34756"/>
    <w:rsid w:val="6D0D86E3"/>
    <w:rsid w:val="6D22E4F8"/>
    <w:rsid w:val="6D8A12F9"/>
    <w:rsid w:val="6E040F83"/>
    <w:rsid w:val="6E217875"/>
    <w:rsid w:val="6F0C78EB"/>
    <w:rsid w:val="7041F3A9"/>
    <w:rsid w:val="70B9146C"/>
    <w:rsid w:val="711576E3"/>
    <w:rsid w:val="71A77D16"/>
    <w:rsid w:val="72533D1A"/>
    <w:rsid w:val="727091F9"/>
    <w:rsid w:val="72F5D344"/>
    <w:rsid w:val="732CADF3"/>
    <w:rsid w:val="734055B2"/>
    <w:rsid w:val="7394B2AB"/>
    <w:rsid w:val="73CE5F44"/>
    <w:rsid w:val="73D5E11E"/>
    <w:rsid w:val="73DA8C01"/>
    <w:rsid w:val="73FBF8F8"/>
    <w:rsid w:val="75EF5456"/>
    <w:rsid w:val="76238265"/>
    <w:rsid w:val="7780A036"/>
    <w:rsid w:val="77A50A34"/>
    <w:rsid w:val="7937E50B"/>
    <w:rsid w:val="79986825"/>
    <w:rsid w:val="79FA0264"/>
    <w:rsid w:val="7A557C24"/>
    <w:rsid w:val="7A59D0C9"/>
    <w:rsid w:val="7A827982"/>
    <w:rsid w:val="7A88DAD3"/>
    <w:rsid w:val="7AA038FE"/>
    <w:rsid w:val="7ABFEEC7"/>
    <w:rsid w:val="7B68CB39"/>
    <w:rsid w:val="7B6B51EB"/>
    <w:rsid w:val="7B862CA2"/>
    <w:rsid w:val="7BC7E128"/>
    <w:rsid w:val="7BCCF238"/>
    <w:rsid w:val="7BDAA912"/>
    <w:rsid w:val="7D282867"/>
    <w:rsid w:val="7D37888F"/>
    <w:rsid w:val="7D840719"/>
    <w:rsid w:val="7DC523C1"/>
    <w:rsid w:val="7E40CFC6"/>
    <w:rsid w:val="7E48EAC6"/>
    <w:rsid w:val="7E5B8663"/>
    <w:rsid w:val="7E73D857"/>
    <w:rsid w:val="7E8D8E5B"/>
    <w:rsid w:val="7EB6A9F3"/>
    <w:rsid w:val="7EDC70C6"/>
    <w:rsid w:val="7F2CE44D"/>
    <w:rsid w:val="7F3E9B69"/>
    <w:rsid w:val="7F8415CE"/>
    <w:rsid w:val="7FE2D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7115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0D8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0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047D"/>
  </w:style>
  <w:style w:type="paragraph" w:styleId="Pta">
    <w:name w:val="footer"/>
    <w:basedOn w:val="Normlny"/>
    <w:link w:val="PtaChar"/>
    <w:uiPriority w:val="99"/>
    <w:unhideWhenUsed/>
    <w:rsid w:val="00480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047D"/>
  </w:style>
  <w:style w:type="table" w:styleId="Mriekatabuky">
    <w:name w:val="Table Grid"/>
    <w:basedOn w:val="Normlnatabuka"/>
    <w:uiPriority w:val="39"/>
    <w:rsid w:val="0090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A2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2050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redvolenpsmoodseku"/>
    <w:rsid w:val="00322AAD"/>
  </w:style>
  <w:style w:type="paragraph" w:customStyle="1" w:styleId="paragraph">
    <w:name w:val="paragraph"/>
    <w:basedOn w:val="Normlny"/>
    <w:rsid w:val="00C35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0305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0305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0305C"/>
    <w:rPr>
      <w:vertAlign w:val="superscript"/>
    </w:rPr>
  </w:style>
  <w:style w:type="paragraph" w:styleId="Citcia">
    <w:name w:val="Quote"/>
    <w:basedOn w:val="Normlny"/>
    <w:next w:val="Normlny"/>
    <w:link w:val="CitciaChar"/>
    <w:uiPriority w:val="29"/>
    <w:qFormat/>
    <w:rsid w:val="00697AE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97AE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84689"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39"/>
    <w:rsid w:val="0022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4C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4C86"/>
    <w:rPr>
      <w:b/>
      <w:bCs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9E4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762F2F"/>
    <w:rPr>
      <w:color w:val="0563C1" w:themeColor="hyperlink"/>
      <w:u w:val="single"/>
    </w:rPr>
  </w:style>
  <w:style w:type="character" w:customStyle="1" w:styleId="eop">
    <w:name w:val="eop"/>
    <w:basedOn w:val="Predvolenpsmoodseku"/>
    <w:rsid w:val="001E4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1bf432c389dc4fea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8" ma:contentTypeDescription="Create a new document." ma:contentTypeScope="" ma:versionID="9f4bd5933e8886108f1c7b2d0760aabe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fdce35e761439e9d6f1e4f9b2c3357b9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658A5-519D-49C1-85FE-6587AC8EEF4F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a073712-a3e1-4887-af8b-7882991bf644"/>
    <ds:schemaRef ds:uri="9e78c33f-4cdf-45e9-8456-26a6a71e2dae"/>
  </ds:schemaRefs>
</ds:datastoreItem>
</file>

<file path=customXml/itemProps2.xml><?xml version="1.0" encoding="utf-8"?>
<ds:datastoreItem xmlns:ds="http://schemas.openxmlformats.org/officeDocument/2006/customXml" ds:itemID="{000D0D98-2C24-4594-ACF3-BEA29D986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48BD0-DD60-4314-8321-D2BB2D63E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56F67D-DDC9-41DF-8A04-9E790FF1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2025-03-11T07:32:00Z</dcterms:created>
  <dcterms:modified xsi:type="dcterms:W3CDTF">2025-03-12T16:15:00Z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0x01010077AD2FE1BA0F1F4BBBC1294D52F2440D</vt:lpwstr>
  </property>
</Properties>
</file>